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954C3C2" w:rsidR="00F422D3" w:rsidRDefault="00F422D3" w:rsidP="00B42F40">
      <w:pPr>
        <w:pStyle w:val="Titul2"/>
      </w:pPr>
      <w:r>
        <w:t>Název zakázky: „</w:t>
      </w:r>
      <w:r w:rsidR="009235FB">
        <w:t>Oprava mostů na trati Kladno – Kralupy nad Vltavou</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569F8D8B"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C28B51D"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9235FB">
        <w:t xml:space="preserve">26. 02. 2021 </w:t>
      </w:r>
      <w:r w:rsidRPr="00F97DBD">
        <w:t xml:space="preserve">pod </w:t>
      </w:r>
      <w:r w:rsidRPr="00F24489">
        <w:t>evidenčním</w:t>
      </w:r>
      <w:r w:rsidRPr="00F97DBD">
        <w:t xml:space="preserve"> číslem </w:t>
      </w:r>
      <w:r w:rsidR="001131F7">
        <w:t xml:space="preserve">64521028 </w:t>
      </w:r>
      <w:r w:rsidRPr="00F97DBD">
        <w:t xml:space="preserve">svůj úmysl zadat </w:t>
      </w:r>
      <w:r>
        <w:t xml:space="preserve">ve výběrovém řízení </w:t>
      </w:r>
      <w:r w:rsidRPr="00F97DBD">
        <w:t xml:space="preserve">veřejnou zakázku s názvem </w:t>
      </w:r>
      <w:r w:rsidRPr="009235FB">
        <w:t>„</w:t>
      </w:r>
      <w:r w:rsidR="009235FB" w:rsidRPr="009235FB">
        <w:t>Oprava mostů na trati Kladno – Kralupy nad Vltavou</w:t>
      </w:r>
      <w:r w:rsidRPr="009235FB">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46FDFD40" w:rsidR="00F24489" w:rsidRDefault="00B84ECC" w:rsidP="00F24489">
      <w:pPr>
        <w:pStyle w:val="Textbezslovn"/>
      </w:pPr>
      <w:r w:rsidRPr="009235FB">
        <w:t xml:space="preserve">Rekapitulace </w:t>
      </w:r>
      <w:r w:rsidR="00F24489" w:rsidRPr="009235FB">
        <w:t xml:space="preserve">Ceny Díla dle </w:t>
      </w:r>
      <w:r w:rsidR="00A40CD0" w:rsidRPr="009235FB">
        <w:t xml:space="preserve">objektů </w:t>
      </w:r>
      <w:r w:rsidR="00F24489" w:rsidRPr="009235FB">
        <w:t xml:space="preserve">stavebních </w:t>
      </w:r>
      <w:r w:rsidR="00A40CD0" w:rsidRPr="009235FB">
        <w:t xml:space="preserve">částí </w:t>
      </w:r>
      <w:r w:rsidR="00F24489" w:rsidRPr="009235FB">
        <w:t xml:space="preserve">(SO) a </w:t>
      </w:r>
      <w:r w:rsidR="00A40CD0" w:rsidRPr="009235FB">
        <w:t xml:space="preserve">objektů </w:t>
      </w:r>
      <w:r w:rsidR="00F24489" w:rsidRPr="009235FB">
        <w:t>je uveden</w:t>
      </w:r>
      <w:r w:rsidRPr="009235FB">
        <w:t>a</w:t>
      </w:r>
      <w:r w:rsidR="00F24489" w:rsidRPr="009235FB">
        <w:t xml:space="preserve"> v </w:t>
      </w:r>
      <w:hyperlink w:anchor="ListAnnex04" w:history="1">
        <w:r w:rsidR="00F24489" w:rsidRPr="009235FB">
          <w:rPr>
            <w:rStyle w:val="Hypertextovodkaz"/>
            <w:rFonts w:cs="Calibri"/>
            <w:color w:val="auto"/>
          </w:rPr>
          <w:t>Příloze č. 4</w:t>
        </w:r>
      </w:hyperlink>
      <w:r w:rsidR="00F24489" w:rsidRPr="009235FB">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734F00D"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77327B0B" w:rsidR="00F24489" w:rsidRPr="00F24489" w:rsidRDefault="00F24489" w:rsidP="00F24489">
      <w:pPr>
        <w:pStyle w:val="Textbezslovn"/>
        <w:rPr>
          <w:b/>
        </w:rPr>
      </w:pPr>
      <w:r w:rsidRPr="00F24489">
        <w:rPr>
          <w:b/>
        </w:rPr>
        <w:t>Zahájení stavebních prací</w:t>
      </w:r>
      <w:r w:rsidRPr="009235FB">
        <w:rPr>
          <w:b/>
        </w:rPr>
        <w:t xml:space="preserve">: </w:t>
      </w:r>
      <w:r w:rsidR="009A5175" w:rsidRPr="009235FB">
        <w:rPr>
          <w:b/>
        </w:rPr>
        <w:t>je uvedeno ve Zvlášt</w:t>
      </w:r>
      <w:r w:rsidR="00931B50" w:rsidRPr="009235FB">
        <w:rPr>
          <w:b/>
        </w:rPr>
        <w:t xml:space="preserve">ních technických podmínkách </w:t>
      </w:r>
      <w:r w:rsidR="009A5175" w:rsidRPr="009235FB">
        <w:rPr>
          <w:b/>
        </w:rPr>
        <w:t>v odst. 5</w:t>
      </w:r>
      <w:r w:rsidR="00BD46A1">
        <w:rPr>
          <w:b/>
        </w:rPr>
        <w:t>.1.2</w:t>
      </w:r>
      <w:r w:rsidR="009A5175" w:rsidRPr="009235FB">
        <w:rPr>
          <w:b/>
        </w:rPr>
        <w:t xml:space="preserve"> </w:t>
      </w:r>
      <w:r w:rsidRPr="009235FB">
        <w:rPr>
          <w:b/>
        </w:rPr>
        <w:t>Přílohy č.</w:t>
      </w:r>
      <w:r w:rsidR="009A5175" w:rsidRPr="009235FB">
        <w:rPr>
          <w:b/>
        </w:rPr>
        <w:t xml:space="preserve"> </w:t>
      </w:r>
      <w:r w:rsidRPr="009235FB">
        <w:rPr>
          <w:b/>
        </w:rPr>
        <w:t xml:space="preserve">2 </w:t>
      </w:r>
      <w:r w:rsidR="009A5175" w:rsidRPr="009235FB">
        <w:rPr>
          <w:b/>
        </w:rPr>
        <w:t>c</w:t>
      </w:r>
      <w:r w:rsidRPr="009235FB">
        <w:rPr>
          <w:b/>
        </w:rPr>
        <w:t>) Smlouvy.</w:t>
      </w:r>
    </w:p>
    <w:p w14:paraId="1E46117A" w14:textId="3CCD2682" w:rsidR="00F24489" w:rsidRPr="009235FB" w:rsidRDefault="00F24489" w:rsidP="00F24489">
      <w:pPr>
        <w:pStyle w:val="Textbezslovn"/>
        <w:rPr>
          <w:b/>
        </w:rPr>
      </w:pPr>
      <w:r w:rsidRPr="00F24489">
        <w:rPr>
          <w:b/>
        </w:rPr>
        <w:t xml:space="preserve">Celková lhůta pro dokončení Díla činí </w:t>
      </w:r>
      <w:r w:rsidRPr="009235FB">
        <w:rPr>
          <w:b/>
        </w:rPr>
        <w:t xml:space="preserve">celkem </w:t>
      </w:r>
      <w:r w:rsidR="009235FB" w:rsidRPr="009235FB">
        <w:rPr>
          <w:b/>
        </w:rPr>
        <w:t>214</w:t>
      </w:r>
      <w:r w:rsidRPr="009235FB">
        <w:rPr>
          <w:b/>
        </w:rPr>
        <w:t xml:space="preserve"> </w:t>
      </w:r>
      <w:r w:rsidR="009235FB" w:rsidRPr="009235FB">
        <w:rPr>
          <w:b/>
        </w:rPr>
        <w:t xml:space="preserve">dnů </w:t>
      </w:r>
      <w:r w:rsidRPr="009235FB">
        <w:rPr>
          <w:b/>
        </w:rPr>
        <w:t xml:space="preserve"> ode Dne zahájení stavebních prací (dokladem prokazujícím, že Zhotovitel dokončil celé Dílo, je Předávací protokol dle odst. 10.4 Obchodních podmínek).</w:t>
      </w:r>
    </w:p>
    <w:p w14:paraId="011939F5" w14:textId="33F3194A" w:rsidR="00F24489" w:rsidRDefault="00F24489" w:rsidP="00F24489">
      <w:pPr>
        <w:pStyle w:val="Textbezslovn"/>
      </w:pPr>
      <w:r w:rsidRPr="009235FB">
        <w:t>Lhůta pro dokonče</w:t>
      </w:r>
      <w:r w:rsidR="009235FB" w:rsidRPr="009235FB">
        <w:t xml:space="preserve">ní stavebních prací činí celkem </w:t>
      </w:r>
      <w:r w:rsidR="009235FB" w:rsidRPr="009235FB">
        <w:rPr>
          <w:b/>
        </w:rPr>
        <w:t>183</w:t>
      </w:r>
      <w:r w:rsidRPr="009235FB">
        <w:rPr>
          <w:b/>
        </w:rPr>
        <w:t xml:space="preserve"> </w:t>
      </w:r>
      <w:r w:rsidR="009235FB" w:rsidRPr="009235FB">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Pr="009235FB" w:rsidRDefault="00F24489" w:rsidP="00F24489">
      <w:pPr>
        <w:pStyle w:val="Text1-1"/>
      </w:pPr>
      <w:r w:rsidRPr="009235FB">
        <w:t>Místo plnění je dáno místem, v němž má být Dílo dle Dokumentace pro stavební povolení a příslušných veřejnoprávních povolení umístěno.</w:t>
      </w:r>
    </w:p>
    <w:p w14:paraId="2C1BA227" w14:textId="77777777" w:rsidR="00F24489" w:rsidRPr="009235FB" w:rsidRDefault="00F24489" w:rsidP="00F24489">
      <w:pPr>
        <w:pStyle w:val="Text1-1"/>
      </w:pPr>
      <w:r w:rsidRPr="009235FB">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w:t>
      </w:r>
      <w:r w:rsidRPr="00055FC4">
        <w:lastRenderedPageBreak/>
        <w:t xml:space="preserve">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9235FB" w:rsidRDefault="00214C3E" w:rsidP="00214C3E">
      <w:pPr>
        <w:pStyle w:val="Text1-1"/>
      </w:pPr>
      <w:r>
        <w:t>V </w:t>
      </w:r>
      <w:r w:rsidRPr="009235FB">
        <w:t>bodě 7.5.3 Obchodních podmínek se lhůta upravuje na pět (5) dní.</w:t>
      </w:r>
    </w:p>
    <w:p w14:paraId="3CA5CD76" w14:textId="5682DE19" w:rsidR="00214C3E" w:rsidRPr="009235FB" w:rsidRDefault="00214C3E" w:rsidP="009235FB">
      <w:pPr>
        <w:pStyle w:val="Text1-1"/>
      </w:pPr>
      <w:r w:rsidRPr="009235FB">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16E23543"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9235FB">
        <w:t xml:space="preserve">ních, z nichž Objednatel obdrží </w:t>
      </w:r>
      <w:r w:rsidR="009235FB">
        <w:rPr>
          <w:b/>
          <w:lang w:val="en-US"/>
        </w:rPr>
        <w:t>dvě (2)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92075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55BF372B" w:rsidR="00F422D3" w:rsidRDefault="00F422D3" w:rsidP="009F0867">
      <w:pPr>
        <w:pStyle w:val="Textbezodsazen"/>
      </w:pPr>
    </w:p>
    <w:p w14:paraId="23B44FD4" w14:textId="77777777" w:rsidR="009235FB" w:rsidRDefault="009235FB"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3C52705B" w:rsidR="00E901A3" w:rsidRDefault="00E901A3" w:rsidP="009F0867">
      <w:pPr>
        <w:pStyle w:val="Textbezodsazen"/>
      </w:pPr>
    </w:p>
    <w:p w14:paraId="41AD2F25" w14:textId="77777777" w:rsidR="009235FB" w:rsidRDefault="009235FB"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7BECDAC8" w14:textId="77777777" w:rsidR="009235FB" w:rsidRPr="00E463D2" w:rsidRDefault="009235FB" w:rsidP="009235FB">
      <w:pPr>
        <w:pStyle w:val="Odrka1-1"/>
        <w:numPr>
          <w:ilvl w:val="0"/>
          <w:numId w:val="6"/>
        </w:numPr>
        <w:rPr>
          <w:b/>
        </w:rPr>
      </w:pPr>
      <w:r>
        <w:rPr>
          <w:b/>
        </w:rPr>
        <w:t>Rekapitulace</w:t>
      </w:r>
      <w:r w:rsidRPr="00E463D2">
        <w:rPr>
          <w:b/>
        </w:rPr>
        <w:t xml:space="preserve"> Ceny Díla </w:t>
      </w:r>
      <w:r>
        <w:rPr>
          <w:b/>
        </w:rPr>
        <w:t xml:space="preserve">a položkový soupis prací s výkazem výměr </w:t>
      </w:r>
      <w:r w:rsidRPr="00E463D2">
        <w:rPr>
          <w:b/>
        </w:rPr>
        <w:t xml:space="preserve">dle stavebních objektů (SO) </w:t>
      </w:r>
    </w:p>
    <w:p w14:paraId="48922FF4" w14:textId="77777777" w:rsidR="009235FB" w:rsidRPr="00F97DBD" w:rsidRDefault="009235FB" w:rsidP="009235FB">
      <w:pPr>
        <w:pStyle w:val="Textbezslovn"/>
      </w:pPr>
      <w:r w:rsidRPr="00F97DBD">
        <w:t xml:space="preserve">Do přílohy Smlouvy bude vložena tabulka </w:t>
      </w:r>
      <w:r>
        <w:t xml:space="preserve"> - Rekapitulace</w:t>
      </w:r>
      <w:r w:rsidRPr="00F97DBD">
        <w:t xml:space="preserve"> Ceny Díla předložená v nabídce </w:t>
      </w:r>
      <w:r>
        <w:t>účastníka a položkový soupis prací s výkazem výměr.</w:t>
      </w:r>
      <w:r w:rsidRPr="00F97DBD">
        <w:t xml:space="preserve"> </w:t>
      </w:r>
      <w:r w:rsidRPr="00F762A8">
        <w:rPr>
          <w:highlight w:val="yellow"/>
        </w:rPr>
        <w:t>[VLOŽÍ ZHOTOVITEL]</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D64EE"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6D64EE" w:rsidRPr="00F95FBD" w:rsidRDefault="006D64EE" w:rsidP="006D64EE">
            <w:pPr>
              <w:pStyle w:val="Tabulka"/>
              <w:rPr>
                <w:rStyle w:val="Nadpisvtabulce"/>
                <w:b w:val="0"/>
              </w:rPr>
            </w:pPr>
            <w:r w:rsidRPr="00F95FBD">
              <w:rPr>
                <w:rStyle w:val="Nadpisvtabulce"/>
                <w:b w:val="0"/>
              </w:rPr>
              <w:t>Jméno a příjmení</w:t>
            </w:r>
          </w:p>
        </w:tc>
        <w:tc>
          <w:tcPr>
            <w:tcW w:w="5812" w:type="dxa"/>
          </w:tcPr>
          <w:p w14:paraId="0EB91CE9" w14:textId="3282F8EF" w:rsidR="006D64EE" w:rsidRPr="006D64EE" w:rsidRDefault="006D64EE" w:rsidP="006D64EE">
            <w:pPr>
              <w:pStyle w:val="Tabulka"/>
              <w:cnfStyle w:val="100000000000" w:firstRow="1" w:lastRow="0" w:firstColumn="0" w:lastColumn="0" w:oddVBand="0" w:evenVBand="0" w:oddHBand="0" w:evenHBand="0" w:firstRowFirstColumn="0" w:firstRowLastColumn="0" w:lastRowFirstColumn="0" w:lastRowLastColumn="0"/>
              <w:rPr>
                <w:sz w:val="18"/>
              </w:rPr>
            </w:pPr>
            <w:r w:rsidRPr="006D64EE">
              <w:rPr>
                <w:sz w:val="18"/>
              </w:rPr>
              <w:t>Ing. Jan Abel</w:t>
            </w:r>
          </w:p>
        </w:tc>
      </w:tr>
      <w:tr w:rsidR="006D64EE"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6D64EE" w:rsidRPr="00F95FBD" w:rsidRDefault="006D64EE" w:rsidP="006D64EE">
            <w:pPr>
              <w:pStyle w:val="Tabulka"/>
              <w:rPr>
                <w:sz w:val="18"/>
              </w:rPr>
            </w:pPr>
            <w:r w:rsidRPr="00F95FBD">
              <w:rPr>
                <w:sz w:val="18"/>
              </w:rPr>
              <w:t>Adresa</w:t>
            </w:r>
          </w:p>
        </w:tc>
        <w:tc>
          <w:tcPr>
            <w:tcW w:w="5812" w:type="dxa"/>
          </w:tcPr>
          <w:p w14:paraId="6B099430" w14:textId="1686EABC"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Pod Dráhou 1, 170 00 Praha 7</w:t>
            </w:r>
          </w:p>
        </w:tc>
      </w:tr>
      <w:tr w:rsidR="006D64EE"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6D64EE" w:rsidRPr="00F95FBD" w:rsidRDefault="006D64EE" w:rsidP="006D64EE">
            <w:pPr>
              <w:pStyle w:val="Tabulka"/>
              <w:rPr>
                <w:sz w:val="18"/>
              </w:rPr>
            </w:pPr>
            <w:r w:rsidRPr="00F95FBD">
              <w:rPr>
                <w:sz w:val="18"/>
              </w:rPr>
              <w:t>E-mail</w:t>
            </w:r>
          </w:p>
        </w:tc>
        <w:tc>
          <w:tcPr>
            <w:tcW w:w="5812" w:type="dxa"/>
          </w:tcPr>
          <w:p w14:paraId="0A8DCB2F" w14:textId="1A56063D"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Abelj@s</w:t>
            </w:r>
            <w:r w:rsidR="00920758" w:rsidRPr="00574D5B">
              <w:rPr>
                <w:sz w:val="18"/>
              </w:rPr>
              <w:t>pravazeleznic</w:t>
            </w:r>
            <w:bookmarkStart w:id="12" w:name="_GoBack"/>
            <w:bookmarkEnd w:id="12"/>
            <w:r w:rsidRPr="006D64EE">
              <w:rPr>
                <w:sz w:val="18"/>
              </w:rPr>
              <w:t>.cz</w:t>
            </w:r>
          </w:p>
        </w:tc>
      </w:tr>
      <w:tr w:rsidR="006D64EE"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6D64EE" w:rsidRPr="00F95FBD" w:rsidRDefault="006D64EE" w:rsidP="006D64EE">
            <w:pPr>
              <w:pStyle w:val="Tabulka"/>
              <w:rPr>
                <w:sz w:val="18"/>
              </w:rPr>
            </w:pPr>
            <w:r w:rsidRPr="00F95FBD">
              <w:rPr>
                <w:sz w:val="18"/>
              </w:rPr>
              <w:t>Telefon</w:t>
            </w:r>
          </w:p>
        </w:tc>
        <w:tc>
          <w:tcPr>
            <w:tcW w:w="5812" w:type="dxa"/>
          </w:tcPr>
          <w:p w14:paraId="4B5D3079" w14:textId="08344D61"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728 542 021</w:t>
            </w:r>
          </w:p>
        </w:tc>
      </w:tr>
    </w:tbl>
    <w:p w14:paraId="577460D7" w14:textId="77777777" w:rsidR="00ED29F1" w:rsidRPr="00F95FBD" w:rsidRDefault="00ED29F1" w:rsidP="00ED29F1">
      <w:pPr>
        <w:pStyle w:val="Textbezodsazen"/>
      </w:pPr>
    </w:p>
    <w:p w14:paraId="26B40068" w14:textId="36F1AC0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6D64EE">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5E21DD5D" w:rsidR="00ED29F1" w:rsidRPr="00F95FBD" w:rsidRDefault="006D64E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Hubka</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48079E27" w:rsidR="00ED29F1" w:rsidRPr="00F95FBD" w:rsidRDefault="006D64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Pod Dráhou 1</w:t>
            </w:r>
            <w:r>
              <w:rPr>
                <w:sz w:val="18"/>
              </w:rPr>
              <w:t xml:space="preserve">, </w:t>
            </w:r>
            <w:r w:rsidRPr="006D64EE">
              <w:rPr>
                <w:sz w:val="18"/>
              </w:rPr>
              <w:t>170 00</w:t>
            </w:r>
            <w:r>
              <w:rPr>
                <w:sz w:val="18"/>
              </w:rPr>
              <w:t xml:space="preserve"> </w:t>
            </w:r>
            <w:r w:rsidRPr="006D64EE">
              <w:rPr>
                <w:sz w:val="18"/>
              </w:rPr>
              <w:t>Praha 7 - Holešovice</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7D7365F7" w:rsidR="00ED29F1" w:rsidRPr="00F95FBD" w:rsidRDefault="006D64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Hubka@spravazeleznic.cz</w:t>
            </w:r>
          </w:p>
        </w:tc>
      </w:tr>
      <w:tr w:rsidR="00ED29F1" w:rsidRPr="00F95FBD" w14:paraId="7544B534" w14:textId="77777777" w:rsidTr="006D64EE">
        <w:trPr>
          <w:trHeight w:val="263"/>
        </w:trPr>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3755C556" w:rsidR="00ED29F1" w:rsidRPr="00F95FBD" w:rsidRDefault="006D64E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728 541 880</w:t>
            </w:r>
          </w:p>
        </w:tc>
      </w:tr>
    </w:tbl>
    <w:p w14:paraId="67E88D5D" w14:textId="77777777" w:rsidR="00ED29F1" w:rsidRPr="00F95FBD" w:rsidRDefault="00ED29F1" w:rsidP="00ED29F1">
      <w:pPr>
        <w:pStyle w:val="Textbezodsazen"/>
      </w:pPr>
    </w:p>
    <w:p w14:paraId="4143E53F" w14:textId="77777777" w:rsidR="006D64EE" w:rsidRPr="00B76A4A" w:rsidRDefault="006D64EE" w:rsidP="006D64EE">
      <w:pPr>
        <w:keepNext/>
        <w:keepLines/>
        <w:pBdr>
          <w:top w:val="single" w:sz="12" w:space="3" w:color="00A1E0" w:themeColor="accent3"/>
        </w:pBdr>
        <w:suppressAutoHyphens/>
        <w:spacing w:after="60"/>
        <w:rPr>
          <w:b/>
        </w:rPr>
      </w:pPr>
      <w:r w:rsidRPr="00B76A4A">
        <w:rPr>
          <w:b/>
        </w:rPr>
        <w:t>Technický dozor stavebníka (TDS) – SMT Praha</w:t>
      </w:r>
    </w:p>
    <w:tbl>
      <w:tblPr>
        <w:tblStyle w:val="Mkatabulky"/>
        <w:tblW w:w="8868" w:type="dxa"/>
        <w:tblLook w:val="04A0" w:firstRow="1" w:lastRow="0" w:firstColumn="1" w:lastColumn="0" w:noHBand="0" w:noVBand="1"/>
      </w:tblPr>
      <w:tblGrid>
        <w:gridCol w:w="3056"/>
        <w:gridCol w:w="5812"/>
      </w:tblGrid>
      <w:tr w:rsidR="006D64EE"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6D64EE" w:rsidRPr="00F95FBD" w:rsidRDefault="006D64EE" w:rsidP="006D64EE">
            <w:pPr>
              <w:pStyle w:val="Tabulka"/>
              <w:rPr>
                <w:rStyle w:val="Nadpisvtabulce"/>
                <w:b w:val="0"/>
              </w:rPr>
            </w:pPr>
            <w:r w:rsidRPr="00F95FBD">
              <w:rPr>
                <w:rStyle w:val="Nadpisvtabulce"/>
                <w:b w:val="0"/>
              </w:rPr>
              <w:t>Jméno a příjmení</w:t>
            </w:r>
          </w:p>
        </w:tc>
        <w:tc>
          <w:tcPr>
            <w:tcW w:w="5812" w:type="dxa"/>
          </w:tcPr>
          <w:p w14:paraId="5B040B84" w14:textId="040F9EC0" w:rsidR="006D64EE" w:rsidRPr="006D64EE" w:rsidRDefault="006D64EE" w:rsidP="006D64EE">
            <w:pPr>
              <w:pStyle w:val="Tabulka"/>
              <w:cnfStyle w:val="100000000000" w:firstRow="1" w:lastRow="0" w:firstColumn="0" w:lastColumn="0" w:oddVBand="0" w:evenVBand="0" w:oddHBand="0" w:evenHBand="0" w:firstRowFirstColumn="0" w:firstRowLastColumn="0" w:lastRowFirstColumn="0" w:lastRowLastColumn="0"/>
              <w:rPr>
                <w:sz w:val="18"/>
              </w:rPr>
            </w:pPr>
            <w:r w:rsidRPr="006D64EE">
              <w:rPr>
                <w:sz w:val="18"/>
              </w:rPr>
              <w:t>Jiří Dryák</w:t>
            </w:r>
          </w:p>
        </w:tc>
      </w:tr>
      <w:tr w:rsidR="006D64EE"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6D64EE" w:rsidRPr="00F95FBD" w:rsidRDefault="006D64EE" w:rsidP="006D64EE">
            <w:pPr>
              <w:pStyle w:val="Tabulka"/>
              <w:rPr>
                <w:sz w:val="18"/>
              </w:rPr>
            </w:pPr>
            <w:r w:rsidRPr="00F95FBD">
              <w:rPr>
                <w:sz w:val="18"/>
              </w:rPr>
              <w:t>Adresa</w:t>
            </w:r>
          </w:p>
        </w:tc>
        <w:tc>
          <w:tcPr>
            <w:tcW w:w="5812" w:type="dxa"/>
          </w:tcPr>
          <w:p w14:paraId="467B631B" w14:textId="3B8F7F89"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Předměstí, 278 01 Kralupy nad Vltavou</w:t>
            </w:r>
          </w:p>
        </w:tc>
      </w:tr>
      <w:tr w:rsidR="006D64EE"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6D64EE" w:rsidRPr="00F95FBD" w:rsidRDefault="006D64EE" w:rsidP="006D64EE">
            <w:pPr>
              <w:pStyle w:val="Tabulka"/>
              <w:rPr>
                <w:sz w:val="18"/>
              </w:rPr>
            </w:pPr>
            <w:r w:rsidRPr="00F95FBD">
              <w:rPr>
                <w:sz w:val="18"/>
              </w:rPr>
              <w:t>E-mail</w:t>
            </w:r>
          </w:p>
        </w:tc>
        <w:tc>
          <w:tcPr>
            <w:tcW w:w="5812" w:type="dxa"/>
          </w:tcPr>
          <w:p w14:paraId="05263D47" w14:textId="2934550C"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dryak@s</w:t>
            </w:r>
            <w:r w:rsidR="000407D6" w:rsidRPr="006D64EE">
              <w:rPr>
                <w:sz w:val="18"/>
              </w:rPr>
              <w:t>pravazeleznic</w:t>
            </w:r>
            <w:r w:rsidRPr="006D64EE">
              <w:rPr>
                <w:sz w:val="18"/>
              </w:rPr>
              <w:t>.cz</w:t>
            </w:r>
          </w:p>
        </w:tc>
      </w:tr>
      <w:tr w:rsidR="006D64EE"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6D64EE" w:rsidRPr="00F95FBD" w:rsidRDefault="006D64EE" w:rsidP="006D64EE">
            <w:pPr>
              <w:pStyle w:val="Tabulka"/>
              <w:rPr>
                <w:sz w:val="18"/>
              </w:rPr>
            </w:pPr>
            <w:r w:rsidRPr="00F95FBD">
              <w:rPr>
                <w:sz w:val="18"/>
              </w:rPr>
              <w:t>Telefon</w:t>
            </w:r>
          </w:p>
        </w:tc>
        <w:tc>
          <w:tcPr>
            <w:tcW w:w="5812" w:type="dxa"/>
          </w:tcPr>
          <w:p w14:paraId="51588B51" w14:textId="5646C135"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728 403 572</w:t>
            </w:r>
          </w:p>
        </w:tc>
      </w:tr>
    </w:tbl>
    <w:p w14:paraId="1A86D242" w14:textId="77777777" w:rsidR="00ED29F1" w:rsidRPr="00F95FBD" w:rsidRDefault="00ED29F1" w:rsidP="00ED29F1">
      <w:pPr>
        <w:pStyle w:val="Textbezodsazen"/>
      </w:pPr>
    </w:p>
    <w:p w14:paraId="50B34E98" w14:textId="77777777" w:rsidR="006D64EE" w:rsidRPr="00B76A4A" w:rsidRDefault="006D64EE" w:rsidP="006D64EE">
      <w:pPr>
        <w:keepNext/>
        <w:keepLines/>
        <w:pBdr>
          <w:top w:val="single" w:sz="12" w:space="3" w:color="00A1E0" w:themeColor="accent3"/>
        </w:pBdr>
        <w:suppressAutoHyphens/>
        <w:spacing w:after="60"/>
        <w:rPr>
          <w:b/>
        </w:rPr>
      </w:pPr>
      <w:r w:rsidRPr="00B76A4A">
        <w:rPr>
          <w:b/>
        </w:rPr>
        <w:t>Technický dozor stavebníka (TDS) – ST Praha západ</w:t>
      </w:r>
    </w:p>
    <w:tbl>
      <w:tblPr>
        <w:tblStyle w:val="Mkatabulky"/>
        <w:tblW w:w="8868" w:type="dxa"/>
        <w:tblLook w:val="04A0" w:firstRow="1" w:lastRow="0" w:firstColumn="1" w:lastColumn="0" w:noHBand="0" w:noVBand="1"/>
      </w:tblPr>
      <w:tblGrid>
        <w:gridCol w:w="3056"/>
        <w:gridCol w:w="5812"/>
      </w:tblGrid>
      <w:tr w:rsidR="006D64EE"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6D64EE" w:rsidRPr="00F95FBD" w:rsidRDefault="006D64EE" w:rsidP="006D64EE">
            <w:pPr>
              <w:pStyle w:val="Tabulka"/>
              <w:rPr>
                <w:rStyle w:val="Nadpisvtabulce"/>
                <w:b w:val="0"/>
              </w:rPr>
            </w:pPr>
            <w:r w:rsidRPr="00F95FBD">
              <w:rPr>
                <w:rStyle w:val="Nadpisvtabulce"/>
                <w:b w:val="0"/>
              </w:rPr>
              <w:t>Jméno a příjmení</w:t>
            </w:r>
          </w:p>
        </w:tc>
        <w:tc>
          <w:tcPr>
            <w:tcW w:w="5812" w:type="dxa"/>
          </w:tcPr>
          <w:p w14:paraId="0054E126" w14:textId="627FFE30" w:rsidR="006D64EE" w:rsidRPr="006D64EE" w:rsidRDefault="006D64EE" w:rsidP="006D64EE">
            <w:pPr>
              <w:pStyle w:val="Tabulka"/>
              <w:cnfStyle w:val="100000000000" w:firstRow="1" w:lastRow="0" w:firstColumn="0" w:lastColumn="0" w:oddVBand="0" w:evenVBand="0" w:oddHBand="0" w:evenHBand="0" w:firstRowFirstColumn="0" w:firstRowLastColumn="0" w:lastRowFirstColumn="0" w:lastRowLastColumn="0"/>
              <w:rPr>
                <w:sz w:val="18"/>
              </w:rPr>
            </w:pPr>
            <w:r w:rsidRPr="006D64EE">
              <w:rPr>
                <w:sz w:val="18"/>
              </w:rPr>
              <w:t>Tomáš Dědek</w:t>
            </w:r>
          </w:p>
        </w:tc>
      </w:tr>
      <w:tr w:rsidR="006D64EE"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6D64EE" w:rsidRPr="00F95FBD" w:rsidRDefault="006D64EE" w:rsidP="006D64EE">
            <w:pPr>
              <w:pStyle w:val="Tabulka"/>
              <w:rPr>
                <w:sz w:val="18"/>
              </w:rPr>
            </w:pPr>
            <w:r w:rsidRPr="00F95FBD">
              <w:rPr>
                <w:sz w:val="18"/>
              </w:rPr>
              <w:t>Adresa</w:t>
            </w:r>
          </w:p>
        </w:tc>
        <w:tc>
          <w:tcPr>
            <w:tcW w:w="5812" w:type="dxa"/>
          </w:tcPr>
          <w:p w14:paraId="344625AE" w14:textId="429B5BBD"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Nádražní 3113, 150 00 Praha 5 - Smíchov</w:t>
            </w:r>
          </w:p>
        </w:tc>
      </w:tr>
      <w:tr w:rsidR="006D64EE"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6D64EE" w:rsidRPr="00F95FBD" w:rsidRDefault="006D64EE" w:rsidP="006D64EE">
            <w:pPr>
              <w:pStyle w:val="Tabulka"/>
              <w:rPr>
                <w:sz w:val="18"/>
              </w:rPr>
            </w:pPr>
            <w:r w:rsidRPr="00F95FBD">
              <w:rPr>
                <w:sz w:val="18"/>
              </w:rPr>
              <w:t>E-mail</w:t>
            </w:r>
          </w:p>
        </w:tc>
        <w:tc>
          <w:tcPr>
            <w:tcW w:w="5812" w:type="dxa"/>
          </w:tcPr>
          <w:p w14:paraId="5DDC5B42" w14:textId="7B169487"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Dedek@spravazeleznic.cz</w:t>
            </w:r>
          </w:p>
        </w:tc>
      </w:tr>
      <w:tr w:rsidR="006D64EE"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6D64EE" w:rsidRPr="00F95FBD" w:rsidRDefault="006D64EE" w:rsidP="006D64EE">
            <w:pPr>
              <w:pStyle w:val="Tabulka"/>
              <w:rPr>
                <w:sz w:val="18"/>
              </w:rPr>
            </w:pPr>
            <w:r w:rsidRPr="00F95FBD">
              <w:rPr>
                <w:sz w:val="18"/>
              </w:rPr>
              <w:t>Telefon</w:t>
            </w:r>
          </w:p>
        </w:tc>
        <w:tc>
          <w:tcPr>
            <w:tcW w:w="5812" w:type="dxa"/>
          </w:tcPr>
          <w:p w14:paraId="6ADAB348" w14:textId="79B2AEB6" w:rsidR="006D64EE" w:rsidRPr="006D64EE" w:rsidRDefault="000407D6" w:rsidP="006D64E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602 334 518</w:t>
            </w:r>
          </w:p>
        </w:tc>
      </w:tr>
    </w:tbl>
    <w:p w14:paraId="612E83E6" w14:textId="5D9B1979" w:rsidR="00ED29F1" w:rsidRDefault="00ED29F1" w:rsidP="00ED29F1">
      <w:pPr>
        <w:pStyle w:val="Textbezodsazen"/>
      </w:pPr>
    </w:p>
    <w:p w14:paraId="222D160B" w14:textId="77777777" w:rsidR="006D64EE" w:rsidRPr="00F95FBD" w:rsidRDefault="006D64EE" w:rsidP="00ED29F1">
      <w:pPr>
        <w:pStyle w:val="Textbezodsazen"/>
      </w:pPr>
    </w:p>
    <w:p w14:paraId="7DAA764E" w14:textId="77777777" w:rsidR="006D64EE" w:rsidRPr="00B76A4A" w:rsidRDefault="006D64EE" w:rsidP="006D64EE">
      <w:pPr>
        <w:keepNext/>
        <w:keepLines/>
        <w:pBdr>
          <w:top w:val="single" w:sz="12" w:space="3" w:color="00A1E0" w:themeColor="accent3"/>
        </w:pBdr>
        <w:suppressAutoHyphens/>
        <w:spacing w:after="60"/>
        <w:rPr>
          <w:b/>
        </w:rPr>
      </w:pPr>
      <w:r w:rsidRPr="00B76A4A">
        <w:rPr>
          <w:b/>
        </w:rPr>
        <w:lastRenderedPageBreak/>
        <w:t>Technický dozor stavebníka (TDS) – ST Praha západ</w:t>
      </w:r>
    </w:p>
    <w:tbl>
      <w:tblPr>
        <w:tblStyle w:val="Mkatabulky"/>
        <w:tblW w:w="8868" w:type="dxa"/>
        <w:tblLook w:val="04A0" w:firstRow="1" w:lastRow="0" w:firstColumn="1" w:lastColumn="0" w:noHBand="0" w:noVBand="1"/>
      </w:tblPr>
      <w:tblGrid>
        <w:gridCol w:w="3056"/>
        <w:gridCol w:w="5812"/>
      </w:tblGrid>
      <w:tr w:rsidR="006D64EE" w:rsidRPr="00F95FBD" w14:paraId="41CBDA6C" w14:textId="77777777" w:rsidTr="009346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898420" w14:textId="77777777" w:rsidR="006D64EE" w:rsidRPr="00F95FBD" w:rsidRDefault="006D64EE" w:rsidP="006D64EE">
            <w:pPr>
              <w:pStyle w:val="Tabulka"/>
              <w:rPr>
                <w:rStyle w:val="Nadpisvtabulce"/>
                <w:b w:val="0"/>
              </w:rPr>
            </w:pPr>
            <w:r w:rsidRPr="00F95FBD">
              <w:rPr>
                <w:rStyle w:val="Nadpisvtabulce"/>
                <w:b w:val="0"/>
              </w:rPr>
              <w:t>Jméno a příjmení</w:t>
            </w:r>
          </w:p>
        </w:tc>
        <w:tc>
          <w:tcPr>
            <w:tcW w:w="5812" w:type="dxa"/>
          </w:tcPr>
          <w:p w14:paraId="299E87C8" w14:textId="7C59375A" w:rsidR="006D64EE" w:rsidRPr="006D64EE" w:rsidRDefault="006D64EE" w:rsidP="006D64EE">
            <w:pPr>
              <w:pStyle w:val="Tabulka"/>
              <w:cnfStyle w:val="100000000000" w:firstRow="1" w:lastRow="0" w:firstColumn="0" w:lastColumn="0" w:oddVBand="0" w:evenVBand="0" w:oddHBand="0" w:evenHBand="0" w:firstRowFirstColumn="0" w:firstRowLastColumn="0" w:lastRowFirstColumn="0" w:lastRowLastColumn="0"/>
              <w:rPr>
                <w:sz w:val="18"/>
              </w:rPr>
            </w:pPr>
            <w:r w:rsidRPr="006D64EE">
              <w:rPr>
                <w:sz w:val="18"/>
              </w:rPr>
              <w:t>Petr Skokánek</w:t>
            </w:r>
          </w:p>
        </w:tc>
      </w:tr>
      <w:tr w:rsidR="006D64EE" w:rsidRPr="00F95FBD" w14:paraId="60A7EEC4"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4487481C" w14:textId="77777777" w:rsidR="006D64EE" w:rsidRPr="00F95FBD" w:rsidRDefault="006D64EE" w:rsidP="006D64EE">
            <w:pPr>
              <w:pStyle w:val="Tabulka"/>
              <w:rPr>
                <w:sz w:val="18"/>
              </w:rPr>
            </w:pPr>
            <w:r w:rsidRPr="00F95FBD">
              <w:rPr>
                <w:sz w:val="18"/>
              </w:rPr>
              <w:t>Adresa</w:t>
            </w:r>
          </w:p>
        </w:tc>
        <w:tc>
          <w:tcPr>
            <w:tcW w:w="5812" w:type="dxa"/>
          </w:tcPr>
          <w:p w14:paraId="14E64313" w14:textId="6CC06E93"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Pod Dráhou 1, 170 00 Praha 7 - Holešovice</w:t>
            </w:r>
          </w:p>
        </w:tc>
      </w:tr>
      <w:tr w:rsidR="006D64EE" w:rsidRPr="00F95FBD" w14:paraId="4D5B1351"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257FBE41" w14:textId="77777777" w:rsidR="006D64EE" w:rsidRPr="00F95FBD" w:rsidRDefault="006D64EE" w:rsidP="006D64EE">
            <w:pPr>
              <w:pStyle w:val="Tabulka"/>
              <w:rPr>
                <w:sz w:val="18"/>
              </w:rPr>
            </w:pPr>
            <w:r w:rsidRPr="00F95FBD">
              <w:rPr>
                <w:sz w:val="18"/>
              </w:rPr>
              <w:t>E-mail</w:t>
            </w:r>
          </w:p>
        </w:tc>
        <w:tc>
          <w:tcPr>
            <w:tcW w:w="5812" w:type="dxa"/>
          </w:tcPr>
          <w:p w14:paraId="30B2906B" w14:textId="2B294F33"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Skokanek@spravazeleznic.cz</w:t>
            </w:r>
          </w:p>
        </w:tc>
      </w:tr>
      <w:tr w:rsidR="006D64EE" w:rsidRPr="00F95FBD" w14:paraId="06AE2433"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3A00D7FA" w14:textId="77777777" w:rsidR="006D64EE" w:rsidRPr="00F95FBD" w:rsidRDefault="006D64EE" w:rsidP="006D64EE">
            <w:pPr>
              <w:pStyle w:val="Tabulka"/>
              <w:rPr>
                <w:sz w:val="18"/>
              </w:rPr>
            </w:pPr>
            <w:r w:rsidRPr="00F95FBD">
              <w:rPr>
                <w:sz w:val="18"/>
              </w:rPr>
              <w:t>Telefon</w:t>
            </w:r>
          </w:p>
        </w:tc>
        <w:tc>
          <w:tcPr>
            <w:tcW w:w="5812" w:type="dxa"/>
          </w:tcPr>
          <w:p w14:paraId="4D6A6B95" w14:textId="4D9E705E" w:rsidR="006D64EE" w:rsidRPr="006D64EE" w:rsidRDefault="006D64EE" w:rsidP="006D64EE">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724 324 256</w:t>
            </w:r>
          </w:p>
        </w:tc>
      </w:tr>
    </w:tbl>
    <w:p w14:paraId="5086EB9D" w14:textId="13C92296" w:rsidR="00ED29F1" w:rsidRDefault="00ED29F1" w:rsidP="00ED29F1">
      <w:pPr>
        <w:pStyle w:val="Textbezodsazen"/>
      </w:pPr>
    </w:p>
    <w:p w14:paraId="5DA299E7" w14:textId="77777777" w:rsidR="006D64EE" w:rsidRPr="006D64EE" w:rsidRDefault="006D64EE" w:rsidP="006D64EE">
      <w:pPr>
        <w:keepNext/>
        <w:keepLines/>
        <w:pBdr>
          <w:top w:val="single" w:sz="12" w:space="3" w:color="00A1E0" w:themeColor="accent3"/>
        </w:pBdr>
        <w:suppressAutoHyphens/>
        <w:spacing w:after="60"/>
        <w:rPr>
          <w:b/>
        </w:rPr>
      </w:pPr>
      <w:r w:rsidRPr="006D64EE">
        <w:rPr>
          <w:b/>
        </w:rPr>
        <w:t>Technický dozor stavebníka (TDS) – ST Praha západ</w:t>
      </w:r>
    </w:p>
    <w:tbl>
      <w:tblPr>
        <w:tblStyle w:val="Mkatabulky1"/>
        <w:tblW w:w="8868" w:type="dxa"/>
        <w:tblLook w:val="04A0" w:firstRow="1" w:lastRow="0" w:firstColumn="1" w:lastColumn="0" w:noHBand="0" w:noVBand="1"/>
      </w:tblPr>
      <w:tblGrid>
        <w:gridCol w:w="3056"/>
        <w:gridCol w:w="5812"/>
      </w:tblGrid>
      <w:tr w:rsidR="006D64EE" w:rsidRPr="006D64EE" w14:paraId="63C97D3D" w14:textId="77777777" w:rsidTr="009346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F709FC" w14:textId="77777777" w:rsidR="006D64EE" w:rsidRPr="006D64EE" w:rsidRDefault="006D64EE" w:rsidP="006D64EE">
            <w:pPr>
              <w:spacing w:before="40" w:after="40"/>
              <w:jc w:val="both"/>
              <w:rPr>
                <w:sz w:val="18"/>
              </w:rPr>
            </w:pPr>
            <w:r w:rsidRPr="006D64EE">
              <w:rPr>
                <w:sz w:val="18"/>
              </w:rPr>
              <w:t>Jméno a příjmení</w:t>
            </w:r>
          </w:p>
        </w:tc>
        <w:tc>
          <w:tcPr>
            <w:tcW w:w="5812" w:type="dxa"/>
          </w:tcPr>
          <w:p w14:paraId="3D46E4EF" w14:textId="77777777" w:rsidR="006D64EE" w:rsidRPr="006D64EE" w:rsidRDefault="006D64EE" w:rsidP="006D64E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D64EE">
              <w:rPr>
                <w:sz w:val="18"/>
              </w:rPr>
              <w:t>Petr Joneš</w:t>
            </w:r>
          </w:p>
        </w:tc>
      </w:tr>
      <w:tr w:rsidR="006D64EE" w:rsidRPr="006D64EE" w14:paraId="53859111"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43D673E3" w14:textId="77777777" w:rsidR="006D64EE" w:rsidRPr="006D64EE" w:rsidRDefault="006D64EE" w:rsidP="006D64EE">
            <w:pPr>
              <w:spacing w:before="40" w:after="40"/>
              <w:jc w:val="both"/>
              <w:rPr>
                <w:sz w:val="18"/>
              </w:rPr>
            </w:pPr>
            <w:r w:rsidRPr="006D64EE">
              <w:rPr>
                <w:sz w:val="18"/>
              </w:rPr>
              <w:t>Adresa</w:t>
            </w:r>
          </w:p>
        </w:tc>
        <w:tc>
          <w:tcPr>
            <w:tcW w:w="5812" w:type="dxa"/>
          </w:tcPr>
          <w:p w14:paraId="1528A66E" w14:textId="77777777" w:rsidR="006D64EE" w:rsidRPr="006D64EE" w:rsidRDefault="006D64EE" w:rsidP="006D64E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D64EE">
              <w:rPr>
                <w:sz w:val="18"/>
              </w:rPr>
              <w:t>Wolkerova, 272 01 Kladno</w:t>
            </w:r>
          </w:p>
        </w:tc>
      </w:tr>
      <w:tr w:rsidR="006D64EE" w:rsidRPr="006D64EE" w14:paraId="453243EA"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461B217A" w14:textId="77777777" w:rsidR="006D64EE" w:rsidRPr="006D64EE" w:rsidRDefault="006D64EE" w:rsidP="006D64EE">
            <w:pPr>
              <w:spacing w:before="40" w:after="40"/>
              <w:jc w:val="both"/>
              <w:rPr>
                <w:sz w:val="18"/>
              </w:rPr>
            </w:pPr>
            <w:r w:rsidRPr="006D64EE">
              <w:rPr>
                <w:sz w:val="18"/>
              </w:rPr>
              <w:t>E-mail</w:t>
            </w:r>
          </w:p>
        </w:tc>
        <w:tc>
          <w:tcPr>
            <w:tcW w:w="5812" w:type="dxa"/>
          </w:tcPr>
          <w:p w14:paraId="19E0192B" w14:textId="77777777" w:rsidR="006D64EE" w:rsidRPr="006D64EE" w:rsidRDefault="006D64EE" w:rsidP="006D64E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D64EE">
              <w:rPr>
                <w:sz w:val="18"/>
              </w:rPr>
              <w:t>Jones@spravazeleznic.cz</w:t>
            </w:r>
          </w:p>
        </w:tc>
      </w:tr>
      <w:tr w:rsidR="006D64EE" w:rsidRPr="006D64EE" w14:paraId="2C33F0A7" w14:textId="77777777" w:rsidTr="009346C7">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346431D0" w14:textId="77777777" w:rsidR="006D64EE" w:rsidRPr="006D64EE" w:rsidRDefault="006D64EE" w:rsidP="006D64EE">
            <w:pPr>
              <w:spacing w:before="40" w:after="40"/>
              <w:jc w:val="both"/>
              <w:rPr>
                <w:sz w:val="18"/>
              </w:rPr>
            </w:pPr>
            <w:r w:rsidRPr="006D64EE">
              <w:rPr>
                <w:sz w:val="18"/>
              </w:rPr>
              <w:t>Telefon</w:t>
            </w:r>
          </w:p>
        </w:tc>
        <w:tc>
          <w:tcPr>
            <w:tcW w:w="5812" w:type="dxa"/>
          </w:tcPr>
          <w:p w14:paraId="02D7CF2F" w14:textId="77777777" w:rsidR="006D64EE" w:rsidRPr="006D64EE" w:rsidRDefault="006D64EE" w:rsidP="006D64E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D64EE">
              <w:rPr>
                <w:sz w:val="18"/>
              </w:rPr>
              <w:t>601 367 942</w:t>
            </w:r>
          </w:p>
        </w:tc>
      </w:tr>
    </w:tbl>
    <w:p w14:paraId="26407E01" w14:textId="77777777" w:rsidR="006D64EE" w:rsidRPr="00F95FBD" w:rsidRDefault="006D64EE" w:rsidP="00ED29F1">
      <w:pPr>
        <w:pStyle w:val="Textbezodsazen"/>
      </w:pPr>
    </w:p>
    <w:p w14:paraId="5153598C" w14:textId="77777777" w:rsidR="006D64EE" w:rsidRPr="00B76A4A" w:rsidRDefault="006D64EE" w:rsidP="006D64EE">
      <w:pPr>
        <w:keepNext/>
        <w:keepLines/>
        <w:pBdr>
          <w:top w:val="single" w:sz="12" w:space="3" w:color="00A1E0" w:themeColor="accent3"/>
        </w:pBdr>
        <w:suppressAutoHyphens/>
        <w:spacing w:after="60"/>
        <w:rPr>
          <w:b/>
        </w:rPr>
      </w:pPr>
      <w:r w:rsidRPr="00B76A4A">
        <w:rPr>
          <w:b/>
        </w:rPr>
        <w:t>Ve věcech geodetických</w:t>
      </w:r>
    </w:p>
    <w:tbl>
      <w:tblPr>
        <w:tblStyle w:val="Mkatabulky1"/>
        <w:tblW w:w="8868" w:type="dxa"/>
        <w:tblLook w:val="04A0" w:firstRow="1" w:lastRow="0" w:firstColumn="1" w:lastColumn="0" w:noHBand="0" w:noVBand="1"/>
      </w:tblPr>
      <w:tblGrid>
        <w:gridCol w:w="3056"/>
        <w:gridCol w:w="5812"/>
      </w:tblGrid>
      <w:tr w:rsidR="006D64EE" w:rsidRPr="00B76A4A" w14:paraId="100AF85D" w14:textId="77777777" w:rsidTr="009346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F3564" w14:textId="77777777" w:rsidR="006D64EE" w:rsidRPr="006D64EE" w:rsidRDefault="006D64EE" w:rsidP="009346C7">
            <w:pPr>
              <w:spacing w:before="40" w:after="40"/>
              <w:rPr>
                <w:sz w:val="18"/>
              </w:rPr>
            </w:pPr>
            <w:r w:rsidRPr="006D64EE">
              <w:rPr>
                <w:b/>
                <w:sz w:val="18"/>
              </w:rPr>
              <w:t>Jméno a příjmení</w:t>
            </w:r>
          </w:p>
        </w:tc>
        <w:tc>
          <w:tcPr>
            <w:tcW w:w="5812" w:type="dxa"/>
          </w:tcPr>
          <w:p w14:paraId="47CFF586" w14:textId="77777777" w:rsidR="006D64EE" w:rsidRPr="006D64EE" w:rsidRDefault="006D64EE" w:rsidP="009346C7">
            <w:pPr>
              <w:spacing w:before="40" w:after="40"/>
              <w:cnfStyle w:val="100000000000" w:firstRow="1" w:lastRow="0" w:firstColumn="0" w:lastColumn="0" w:oddVBand="0" w:evenVBand="0" w:oddHBand="0" w:evenHBand="0" w:firstRowFirstColumn="0" w:firstRowLastColumn="0" w:lastRowFirstColumn="0" w:lastRowLastColumn="0"/>
              <w:rPr>
                <w:sz w:val="18"/>
              </w:rPr>
            </w:pPr>
            <w:r w:rsidRPr="006D64EE">
              <w:rPr>
                <w:sz w:val="18"/>
              </w:rPr>
              <w:t>Ing. Stanislav Nol</w:t>
            </w:r>
          </w:p>
        </w:tc>
      </w:tr>
      <w:tr w:rsidR="006D64EE" w:rsidRPr="00B76A4A" w14:paraId="5D4FC91F"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0FE6C3BB" w14:textId="77777777" w:rsidR="006D64EE" w:rsidRPr="006D64EE" w:rsidRDefault="006D64EE" w:rsidP="009346C7">
            <w:pPr>
              <w:spacing w:before="40" w:after="40"/>
              <w:rPr>
                <w:sz w:val="18"/>
              </w:rPr>
            </w:pPr>
            <w:r w:rsidRPr="006D64EE">
              <w:rPr>
                <w:sz w:val="18"/>
              </w:rPr>
              <w:t>Adresa</w:t>
            </w:r>
          </w:p>
        </w:tc>
        <w:tc>
          <w:tcPr>
            <w:tcW w:w="5812" w:type="dxa"/>
          </w:tcPr>
          <w:p w14:paraId="22EF9C66" w14:textId="77777777" w:rsidR="006D64EE" w:rsidRPr="006D64EE" w:rsidRDefault="006D64EE" w:rsidP="009346C7">
            <w:pPr>
              <w:spacing w:before="40" w:after="40"/>
              <w:cnfStyle w:val="000000000000" w:firstRow="0" w:lastRow="0" w:firstColumn="0" w:lastColumn="0" w:oddVBand="0" w:evenVBand="0" w:oddHBand="0" w:evenHBand="0" w:firstRowFirstColumn="0" w:firstRowLastColumn="0" w:lastRowFirstColumn="0" w:lastRowLastColumn="0"/>
              <w:rPr>
                <w:sz w:val="18"/>
              </w:rPr>
            </w:pPr>
            <w:r w:rsidRPr="006D64EE">
              <w:rPr>
                <w:sz w:val="18"/>
              </w:rPr>
              <w:t>Václavkova 167/1, 160 00 Praha 6 - Dejvice</w:t>
            </w:r>
          </w:p>
        </w:tc>
      </w:tr>
      <w:tr w:rsidR="006D64EE" w:rsidRPr="00B76A4A" w14:paraId="472A0E76" w14:textId="77777777" w:rsidTr="009346C7">
        <w:tc>
          <w:tcPr>
            <w:cnfStyle w:val="001000000000" w:firstRow="0" w:lastRow="0" w:firstColumn="1" w:lastColumn="0" w:oddVBand="0" w:evenVBand="0" w:oddHBand="0" w:evenHBand="0" w:firstRowFirstColumn="0" w:firstRowLastColumn="0" w:lastRowFirstColumn="0" w:lastRowLastColumn="0"/>
            <w:tcW w:w="3056" w:type="dxa"/>
          </w:tcPr>
          <w:p w14:paraId="58E3A2D2" w14:textId="77777777" w:rsidR="006D64EE" w:rsidRPr="006D64EE" w:rsidRDefault="006D64EE" w:rsidP="009346C7">
            <w:pPr>
              <w:spacing w:before="40" w:after="40"/>
              <w:rPr>
                <w:sz w:val="18"/>
              </w:rPr>
            </w:pPr>
            <w:r w:rsidRPr="006D64EE">
              <w:rPr>
                <w:sz w:val="18"/>
              </w:rPr>
              <w:t>E-mail</w:t>
            </w:r>
          </w:p>
        </w:tc>
        <w:tc>
          <w:tcPr>
            <w:tcW w:w="5812" w:type="dxa"/>
          </w:tcPr>
          <w:p w14:paraId="2FEA3618" w14:textId="3AA1D912" w:rsidR="006D64EE" w:rsidRPr="006D64EE" w:rsidRDefault="006D64EE" w:rsidP="009346C7">
            <w:pPr>
              <w:spacing w:before="40" w:after="40"/>
              <w:cnfStyle w:val="000000000000" w:firstRow="0" w:lastRow="0" w:firstColumn="0" w:lastColumn="0" w:oddVBand="0" w:evenVBand="0" w:oddHBand="0" w:evenHBand="0" w:firstRowFirstColumn="0" w:firstRowLastColumn="0" w:lastRowFirstColumn="0" w:lastRowLastColumn="0"/>
              <w:rPr>
                <w:sz w:val="18"/>
              </w:rPr>
            </w:pPr>
            <w:r w:rsidRPr="006D64EE">
              <w:rPr>
                <w:sz w:val="18"/>
              </w:rPr>
              <w:t>Nol@s</w:t>
            </w:r>
            <w:r w:rsidR="000407D6" w:rsidRPr="006D64EE">
              <w:rPr>
                <w:sz w:val="18"/>
              </w:rPr>
              <w:t>pravazeleznic</w:t>
            </w:r>
            <w:r w:rsidRPr="006D64EE">
              <w:rPr>
                <w:sz w:val="18"/>
              </w:rPr>
              <w:t>.cz</w:t>
            </w:r>
          </w:p>
        </w:tc>
      </w:tr>
      <w:tr w:rsidR="006D64EE" w:rsidRPr="00B76A4A" w14:paraId="147380B8" w14:textId="77777777" w:rsidTr="009346C7">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3379933E" w14:textId="77777777" w:rsidR="006D64EE" w:rsidRPr="006D64EE" w:rsidRDefault="006D64EE" w:rsidP="009346C7">
            <w:pPr>
              <w:spacing w:before="40" w:after="40"/>
              <w:rPr>
                <w:sz w:val="18"/>
              </w:rPr>
            </w:pPr>
            <w:r w:rsidRPr="006D64EE">
              <w:rPr>
                <w:sz w:val="18"/>
              </w:rPr>
              <w:t>Telefon</w:t>
            </w:r>
          </w:p>
        </w:tc>
        <w:tc>
          <w:tcPr>
            <w:tcW w:w="5812" w:type="dxa"/>
          </w:tcPr>
          <w:p w14:paraId="5A128B36" w14:textId="77777777" w:rsidR="006D64EE" w:rsidRPr="006D64EE" w:rsidRDefault="006D64EE" w:rsidP="009346C7">
            <w:pPr>
              <w:spacing w:before="40" w:after="40"/>
              <w:cnfStyle w:val="000000000000" w:firstRow="0" w:lastRow="0" w:firstColumn="0" w:lastColumn="0" w:oddVBand="0" w:evenVBand="0" w:oddHBand="0" w:evenHBand="0" w:firstRowFirstColumn="0" w:firstRowLastColumn="0" w:lastRowFirstColumn="0" w:lastRowLastColumn="0"/>
              <w:rPr>
                <w:sz w:val="18"/>
              </w:rPr>
            </w:pPr>
            <w:r w:rsidRPr="006D64EE">
              <w:rPr>
                <w:sz w:val="18"/>
              </w:rPr>
              <w:t>724 961 019</w:t>
            </w:r>
          </w:p>
        </w:tc>
      </w:tr>
    </w:tbl>
    <w:p w14:paraId="4BC38F37" w14:textId="5AB510C1" w:rsidR="00190F77" w:rsidRDefault="00190F77" w:rsidP="00502690">
      <w:pPr>
        <w:pStyle w:val="Textbezodsazen"/>
        <w:rPr>
          <w:b/>
        </w:rPr>
      </w:pPr>
    </w:p>
    <w:p w14:paraId="6F50AC81" w14:textId="77777777" w:rsidR="000407D6" w:rsidRDefault="000407D6"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lastRenderedPageBreak/>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3278171D" w:rsidR="002038D5" w:rsidRPr="00F95FBD" w:rsidRDefault="006D64EE" w:rsidP="00F762A8">
      <w:pPr>
        <w:pStyle w:val="Nadpistabulky"/>
        <w:rPr>
          <w:sz w:val="18"/>
          <w:szCs w:val="18"/>
        </w:rPr>
      </w:pPr>
      <w:r>
        <w:rPr>
          <w:sz w:val="18"/>
          <w:szCs w:val="18"/>
        </w:rPr>
        <w:t>Specialista</w:t>
      </w:r>
      <w:r w:rsidR="00165977"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5469FCB5" w:rsidR="002038D5" w:rsidRPr="00F95FBD" w:rsidRDefault="006D64EE" w:rsidP="00165977">
      <w:pPr>
        <w:pStyle w:val="Nadpistabulky"/>
        <w:rPr>
          <w:sz w:val="18"/>
          <w:szCs w:val="18"/>
        </w:rPr>
      </w:pPr>
      <w:r>
        <w:rPr>
          <w:sz w:val="18"/>
          <w:szCs w:val="18"/>
        </w:rPr>
        <w:t>V</w:t>
      </w:r>
      <w:r w:rsidR="00165977" w:rsidRPr="00F95FBD">
        <w:rPr>
          <w:sz w:val="18"/>
          <w:szCs w:val="18"/>
        </w:rPr>
        <w:t xml:space="preserve">edoucí prací na </w:t>
      </w:r>
      <w:r w:rsidRPr="00F95FBD">
        <w:rPr>
          <w:sz w:val="18"/>
          <w:szCs w:val="18"/>
        </w:rPr>
        <w:t>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705CAE98" w14:textId="5672DCF2" w:rsidR="006D64EE" w:rsidRPr="00F95FBD" w:rsidRDefault="006D64EE" w:rsidP="006D64EE">
      <w:pPr>
        <w:pStyle w:val="Nadpistabulky"/>
        <w:rPr>
          <w:sz w:val="18"/>
          <w:szCs w:val="18"/>
        </w:rPr>
      </w:pPr>
      <w:r>
        <w:rPr>
          <w:sz w:val="18"/>
          <w:szCs w:val="18"/>
        </w:rPr>
        <w:t>Zástupce v</w:t>
      </w:r>
      <w:r w:rsidRPr="00F95FBD">
        <w:rPr>
          <w:sz w:val="18"/>
          <w:szCs w:val="18"/>
        </w:rPr>
        <w:t>edoucí</w:t>
      </w:r>
      <w:r>
        <w:rPr>
          <w:sz w:val="18"/>
          <w:szCs w:val="18"/>
        </w:rPr>
        <w:t>ho</w:t>
      </w:r>
      <w:r w:rsidRPr="00F95FBD">
        <w:rPr>
          <w:sz w:val="18"/>
          <w:szCs w:val="18"/>
        </w:rPr>
        <w:t xml:space="preserve">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6DD1D75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D64EE" w:rsidRPr="006D64EE">
              <w:rPr>
                <w:rFonts w:eastAsia="Times New Roman" w:cs="Calibri"/>
                <w:color w:val="000000"/>
                <w:sz w:val="18"/>
                <w:lang w:eastAsia="cs-CZ"/>
              </w:rPr>
              <w:t>50</w:t>
            </w:r>
            <w:r w:rsidR="002C7A28" w:rsidRPr="006D64EE">
              <w:rPr>
                <w:rFonts w:eastAsia="Times New Roman" w:cs="Calibri"/>
                <w:color w:val="000000"/>
                <w:sz w:val="18"/>
                <w:lang w:eastAsia="cs-CZ"/>
              </w:rPr>
              <w:t xml:space="preserve"> mil. Kč</w:t>
            </w:r>
            <w:r w:rsidR="002C7A28" w:rsidRPr="006D64EE">
              <w:rPr>
                <w:rFonts w:eastAsia="Times New Roman" w:cs="Calibri"/>
                <w:sz w:val="18"/>
                <w:lang w:eastAsia="cs-CZ"/>
              </w:rPr>
              <w:t xml:space="preserve"> na jednu pojistnou událost a </w:t>
            </w:r>
            <w:r w:rsidR="006D64EE" w:rsidRPr="006D64EE">
              <w:rPr>
                <w:rFonts w:eastAsia="Times New Roman" w:cs="Calibri"/>
                <w:sz w:val="18"/>
                <w:lang w:eastAsia="cs-CZ"/>
              </w:rPr>
              <w:t>50</w:t>
            </w:r>
            <w:r w:rsidR="002C7A28" w:rsidRPr="006D64E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9419" w14:textId="77777777" w:rsidR="009235FB" w:rsidRDefault="009235FB" w:rsidP="00962258">
      <w:pPr>
        <w:spacing w:after="0" w:line="240" w:lineRule="auto"/>
      </w:pPr>
      <w:r>
        <w:separator/>
      </w:r>
    </w:p>
  </w:endnote>
  <w:endnote w:type="continuationSeparator" w:id="0">
    <w:p w14:paraId="2D689101" w14:textId="77777777" w:rsidR="009235FB" w:rsidRDefault="009235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7914D275" w14:textId="77777777" w:rsidTr="00EB46E5">
      <w:tc>
        <w:tcPr>
          <w:tcW w:w="1361" w:type="dxa"/>
          <w:tcMar>
            <w:left w:w="0" w:type="dxa"/>
            <w:right w:w="0" w:type="dxa"/>
          </w:tcMar>
          <w:vAlign w:val="bottom"/>
        </w:tcPr>
        <w:p w14:paraId="4DA3B2E4" w14:textId="084F4B59" w:rsidR="009235FB" w:rsidRPr="00B8518B" w:rsidRDefault="009235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9235FB" w:rsidRDefault="009235FB" w:rsidP="00B8518B">
          <w:pPr>
            <w:pStyle w:val="Zpat"/>
          </w:pPr>
        </w:p>
      </w:tc>
      <w:tc>
        <w:tcPr>
          <w:tcW w:w="425" w:type="dxa"/>
          <w:shd w:val="clear" w:color="auto" w:fill="auto"/>
          <w:tcMar>
            <w:left w:w="0" w:type="dxa"/>
            <w:right w:w="0" w:type="dxa"/>
          </w:tcMar>
        </w:tcPr>
        <w:p w14:paraId="15CED042" w14:textId="77777777" w:rsidR="009235FB" w:rsidRDefault="009235FB" w:rsidP="00B8518B">
          <w:pPr>
            <w:pStyle w:val="Zpat"/>
          </w:pPr>
        </w:p>
      </w:tc>
      <w:tc>
        <w:tcPr>
          <w:tcW w:w="8505" w:type="dxa"/>
        </w:tcPr>
        <w:p w14:paraId="3A18383D" w14:textId="77777777" w:rsidR="009235FB" w:rsidRPr="00E7415D" w:rsidRDefault="009235FB" w:rsidP="00F422D3">
          <w:pPr>
            <w:pStyle w:val="Zpat0"/>
            <w:rPr>
              <w:b/>
            </w:rPr>
          </w:pPr>
          <w:r w:rsidRPr="00E7415D">
            <w:rPr>
              <w:b/>
            </w:rPr>
            <w:t>SMLOUVA O DÍLO</w:t>
          </w:r>
        </w:p>
        <w:p w14:paraId="4E3241D8" w14:textId="77777777" w:rsidR="009235FB" w:rsidRDefault="009235FB" w:rsidP="00F422D3">
          <w:pPr>
            <w:pStyle w:val="Zpat0"/>
          </w:pPr>
          <w:r>
            <w:t>Zhotovení stavby</w:t>
          </w:r>
        </w:p>
      </w:tc>
    </w:tr>
  </w:tbl>
  <w:p w14:paraId="2EDACE49" w14:textId="77777777" w:rsidR="009235FB" w:rsidRPr="00B8518B" w:rsidRDefault="009235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34596667" w14:textId="77777777" w:rsidTr="00EB46E5">
      <w:tc>
        <w:tcPr>
          <w:tcW w:w="1361" w:type="dxa"/>
          <w:tcMar>
            <w:left w:w="0" w:type="dxa"/>
            <w:right w:w="0" w:type="dxa"/>
          </w:tcMar>
          <w:vAlign w:val="bottom"/>
        </w:tcPr>
        <w:p w14:paraId="5FACEDC4" w14:textId="228936F6" w:rsidR="009235FB" w:rsidRPr="00B8518B" w:rsidRDefault="009235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9235FB" w:rsidRDefault="009235FB" w:rsidP="00B8518B">
          <w:pPr>
            <w:pStyle w:val="Zpat"/>
          </w:pPr>
        </w:p>
      </w:tc>
      <w:tc>
        <w:tcPr>
          <w:tcW w:w="425" w:type="dxa"/>
          <w:shd w:val="clear" w:color="auto" w:fill="auto"/>
          <w:tcMar>
            <w:left w:w="0" w:type="dxa"/>
            <w:right w:w="0" w:type="dxa"/>
          </w:tcMar>
        </w:tcPr>
        <w:p w14:paraId="5D7460D1" w14:textId="77777777" w:rsidR="009235FB" w:rsidRDefault="009235FB" w:rsidP="00B8518B">
          <w:pPr>
            <w:pStyle w:val="Zpat"/>
          </w:pPr>
        </w:p>
      </w:tc>
      <w:tc>
        <w:tcPr>
          <w:tcW w:w="8505" w:type="dxa"/>
        </w:tcPr>
        <w:p w14:paraId="54B326BD" w14:textId="77777777" w:rsidR="009235FB" w:rsidRPr="00143EC0" w:rsidRDefault="009235FB" w:rsidP="00F422D3">
          <w:pPr>
            <w:pStyle w:val="Zpat0"/>
            <w:rPr>
              <w:b/>
            </w:rPr>
          </w:pPr>
          <w:r>
            <w:rPr>
              <w:b/>
            </w:rPr>
            <w:t>PŘÍLOHA č. 8</w:t>
          </w:r>
        </w:p>
        <w:p w14:paraId="77E20151" w14:textId="77777777" w:rsidR="009235FB" w:rsidRDefault="009235FB" w:rsidP="00F95FBD">
          <w:pPr>
            <w:pStyle w:val="Zpat0"/>
          </w:pPr>
          <w:r>
            <w:t>SMLOUVA O DÍLO - Zhotovení stavby</w:t>
          </w:r>
        </w:p>
      </w:tc>
    </w:tr>
  </w:tbl>
  <w:p w14:paraId="64BA5F7F" w14:textId="77777777" w:rsidR="009235FB" w:rsidRPr="00B8518B" w:rsidRDefault="009235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46B3B204" w14:textId="77777777" w:rsidTr="00EB46E5">
      <w:tc>
        <w:tcPr>
          <w:tcW w:w="1361" w:type="dxa"/>
          <w:tcMar>
            <w:left w:w="0" w:type="dxa"/>
            <w:right w:w="0" w:type="dxa"/>
          </w:tcMar>
          <w:vAlign w:val="bottom"/>
        </w:tcPr>
        <w:p w14:paraId="4CB812B1" w14:textId="262BB826" w:rsidR="009235FB" w:rsidRPr="00B8518B" w:rsidRDefault="009235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9235FB" w:rsidRDefault="009235FB" w:rsidP="00B8518B">
          <w:pPr>
            <w:pStyle w:val="Zpat"/>
          </w:pPr>
        </w:p>
      </w:tc>
      <w:tc>
        <w:tcPr>
          <w:tcW w:w="425" w:type="dxa"/>
          <w:shd w:val="clear" w:color="auto" w:fill="auto"/>
          <w:tcMar>
            <w:left w:w="0" w:type="dxa"/>
            <w:right w:w="0" w:type="dxa"/>
          </w:tcMar>
        </w:tcPr>
        <w:p w14:paraId="6324F995" w14:textId="77777777" w:rsidR="009235FB" w:rsidRDefault="009235FB" w:rsidP="00B8518B">
          <w:pPr>
            <w:pStyle w:val="Zpat"/>
          </w:pPr>
        </w:p>
      </w:tc>
      <w:tc>
        <w:tcPr>
          <w:tcW w:w="8505" w:type="dxa"/>
        </w:tcPr>
        <w:p w14:paraId="1C87A6CB" w14:textId="31A58B3E" w:rsidR="009235FB" w:rsidRPr="00143EC0" w:rsidRDefault="009235FB" w:rsidP="00F422D3">
          <w:pPr>
            <w:pStyle w:val="Zpat0"/>
            <w:rPr>
              <w:b/>
            </w:rPr>
          </w:pPr>
          <w:r>
            <w:rPr>
              <w:b/>
            </w:rPr>
            <w:t>PŘÍLOHA č. 9</w:t>
          </w:r>
        </w:p>
        <w:p w14:paraId="1B166F2C" w14:textId="77777777" w:rsidR="009235FB" w:rsidRDefault="009235FB" w:rsidP="00F95FBD">
          <w:pPr>
            <w:pStyle w:val="Zpat0"/>
          </w:pPr>
          <w:r>
            <w:t>SMLOUVA O DÍLO - Zhotovení stavby</w:t>
          </w:r>
        </w:p>
      </w:tc>
    </w:tr>
  </w:tbl>
  <w:p w14:paraId="76C124C8" w14:textId="77777777" w:rsidR="009235FB" w:rsidRPr="00B8518B" w:rsidRDefault="009235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44DD5F17" w14:textId="77777777" w:rsidTr="00EB46E5">
      <w:tc>
        <w:tcPr>
          <w:tcW w:w="1361" w:type="dxa"/>
          <w:tcMar>
            <w:left w:w="0" w:type="dxa"/>
            <w:right w:w="0" w:type="dxa"/>
          </w:tcMar>
          <w:vAlign w:val="bottom"/>
        </w:tcPr>
        <w:p w14:paraId="1725A145" w14:textId="2044FBE1" w:rsidR="009235FB" w:rsidRPr="00B8518B" w:rsidRDefault="009235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9235FB" w:rsidRDefault="009235FB" w:rsidP="00B8518B">
          <w:pPr>
            <w:pStyle w:val="Zpat"/>
          </w:pPr>
        </w:p>
      </w:tc>
      <w:tc>
        <w:tcPr>
          <w:tcW w:w="425" w:type="dxa"/>
          <w:shd w:val="clear" w:color="auto" w:fill="auto"/>
          <w:tcMar>
            <w:left w:w="0" w:type="dxa"/>
            <w:right w:w="0" w:type="dxa"/>
          </w:tcMar>
        </w:tcPr>
        <w:p w14:paraId="73309C79" w14:textId="77777777" w:rsidR="009235FB" w:rsidRDefault="009235FB" w:rsidP="00B8518B">
          <w:pPr>
            <w:pStyle w:val="Zpat"/>
          </w:pPr>
        </w:p>
      </w:tc>
      <w:tc>
        <w:tcPr>
          <w:tcW w:w="8505" w:type="dxa"/>
        </w:tcPr>
        <w:p w14:paraId="2AEFC685" w14:textId="312A4D31" w:rsidR="009235FB" w:rsidRPr="00143EC0" w:rsidRDefault="009235FB" w:rsidP="00F422D3">
          <w:pPr>
            <w:pStyle w:val="Zpat0"/>
            <w:rPr>
              <w:b/>
            </w:rPr>
          </w:pPr>
          <w:r>
            <w:rPr>
              <w:b/>
            </w:rPr>
            <w:t>PŘÍLOHA č. 10</w:t>
          </w:r>
        </w:p>
        <w:p w14:paraId="4B9F99D5" w14:textId="77777777" w:rsidR="009235FB" w:rsidRDefault="009235FB" w:rsidP="00F95FBD">
          <w:pPr>
            <w:pStyle w:val="Zpat0"/>
          </w:pPr>
          <w:r>
            <w:t>SMLOUVA O DÍLO - Zhotovení stavby</w:t>
          </w:r>
        </w:p>
      </w:tc>
    </w:tr>
  </w:tbl>
  <w:p w14:paraId="7B95BF9B" w14:textId="77777777" w:rsidR="009235FB" w:rsidRPr="00B8518B" w:rsidRDefault="009235F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284F1B05" w14:textId="77777777" w:rsidTr="00EB46E5">
      <w:tc>
        <w:tcPr>
          <w:tcW w:w="1361" w:type="dxa"/>
          <w:tcMar>
            <w:left w:w="0" w:type="dxa"/>
            <w:right w:w="0" w:type="dxa"/>
          </w:tcMar>
          <w:vAlign w:val="bottom"/>
        </w:tcPr>
        <w:p w14:paraId="5E07637E" w14:textId="546919DE" w:rsidR="009235FB" w:rsidRPr="00B8518B" w:rsidRDefault="009235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9235FB" w:rsidRDefault="009235FB" w:rsidP="00B8518B">
          <w:pPr>
            <w:pStyle w:val="Zpat"/>
          </w:pPr>
        </w:p>
      </w:tc>
      <w:tc>
        <w:tcPr>
          <w:tcW w:w="425" w:type="dxa"/>
          <w:shd w:val="clear" w:color="auto" w:fill="auto"/>
          <w:tcMar>
            <w:left w:w="0" w:type="dxa"/>
            <w:right w:w="0" w:type="dxa"/>
          </w:tcMar>
        </w:tcPr>
        <w:p w14:paraId="500C05CF" w14:textId="77777777" w:rsidR="009235FB" w:rsidRDefault="009235FB" w:rsidP="00B8518B">
          <w:pPr>
            <w:pStyle w:val="Zpat"/>
          </w:pPr>
        </w:p>
      </w:tc>
      <w:tc>
        <w:tcPr>
          <w:tcW w:w="8505" w:type="dxa"/>
        </w:tcPr>
        <w:p w14:paraId="7847C5C4" w14:textId="289CCB37" w:rsidR="009235FB" w:rsidRPr="00143EC0" w:rsidRDefault="009235FB" w:rsidP="00F422D3">
          <w:pPr>
            <w:pStyle w:val="Zpat0"/>
            <w:rPr>
              <w:b/>
            </w:rPr>
          </w:pPr>
          <w:r>
            <w:rPr>
              <w:b/>
            </w:rPr>
            <w:t>PŘÍLOHA č. 11</w:t>
          </w:r>
        </w:p>
        <w:p w14:paraId="747ADBCC" w14:textId="77777777" w:rsidR="009235FB" w:rsidRDefault="009235FB" w:rsidP="00F95FBD">
          <w:pPr>
            <w:pStyle w:val="Zpat0"/>
          </w:pPr>
          <w:r>
            <w:t>SMLOUVA O DÍLO - Zhotovení stavby</w:t>
          </w:r>
        </w:p>
      </w:tc>
    </w:tr>
  </w:tbl>
  <w:p w14:paraId="7DCC56AB" w14:textId="77777777" w:rsidR="009235FB" w:rsidRPr="00B8518B" w:rsidRDefault="009235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9235FB" w:rsidRPr="00B8518B" w:rsidRDefault="009235FB" w:rsidP="00460660">
    <w:pPr>
      <w:pStyle w:val="Zpat"/>
      <w:rPr>
        <w:sz w:val="2"/>
        <w:szCs w:val="2"/>
      </w:rPr>
    </w:pPr>
  </w:p>
  <w:p w14:paraId="6A5348DC" w14:textId="77777777" w:rsidR="009235FB" w:rsidRPr="00460660" w:rsidRDefault="009235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63DCF655" w14:textId="77777777" w:rsidTr="00EB46E5">
      <w:tc>
        <w:tcPr>
          <w:tcW w:w="1361" w:type="dxa"/>
          <w:tcMar>
            <w:left w:w="0" w:type="dxa"/>
            <w:right w:w="0" w:type="dxa"/>
          </w:tcMar>
          <w:vAlign w:val="bottom"/>
        </w:tcPr>
        <w:p w14:paraId="1F64C939" w14:textId="0CA3C64E" w:rsidR="009235FB" w:rsidRPr="00B8518B" w:rsidRDefault="009235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9235FB" w:rsidRDefault="009235FB" w:rsidP="00B8518B">
          <w:pPr>
            <w:pStyle w:val="Zpat"/>
          </w:pPr>
        </w:p>
      </w:tc>
      <w:tc>
        <w:tcPr>
          <w:tcW w:w="425" w:type="dxa"/>
          <w:shd w:val="clear" w:color="auto" w:fill="auto"/>
          <w:tcMar>
            <w:left w:w="0" w:type="dxa"/>
            <w:right w:w="0" w:type="dxa"/>
          </w:tcMar>
        </w:tcPr>
        <w:p w14:paraId="22BC2340" w14:textId="77777777" w:rsidR="009235FB" w:rsidRDefault="009235FB" w:rsidP="00B8518B">
          <w:pPr>
            <w:pStyle w:val="Zpat"/>
          </w:pPr>
        </w:p>
      </w:tc>
      <w:tc>
        <w:tcPr>
          <w:tcW w:w="8505" w:type="dxa"/>
        </w:tcPr>
        <w:p w14:paraId="26A11CDA" w14:textId="77777777" w:rsidR="009235FB" w:rsidRPr="00143EC0" w:rsidRDefault="009235FB" w:rsidP="00F422D3">
          <w:pPr>
            <w:pStyle w:val="Zpat0"/>
            <w:rPr>
              <w:b/>
            </w:rPr>
          </w:pPr>
          <w:r w:rsidRPr="00143EC0">
            <w:rPr>
              <w:b/>
            </w:rPr>
            <w:t>PŘÍLOHA č. 1</w:t>
          </w:r>
        </w:p>
        <w:p w14:paraId="0DDC9F6E" w14:textId="77777777" w:rsidR="009235FB" w:rsidRDefault="009235FB" w:rsidP="00F95FBD">
          <w:pPr>
            <w:pStyle w:val="Zpat0"/>
          </w:pPr>
          <w:r>
            <w:t>SMLOUVA O DÍLO - Zhotovení stavby</w:t>
          </w:r>
        </w:p>
      </w:tc>
    </w:tr>
  </w:tbl>
  <w:p w14:paraId="2EE2FDA3" w14:textId="77777777" w:rsidR="009235FB" w:rsidRPr="00B8518B" w:rsidRDefault="009235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12563E63" w14:textId="77777777" w:rsidTr="00EB46E5">
      <w:tc>
        <w:tcPr>
          <w:tcW w:w="1361" w:type="dxa"/>
          <w:tcMar>
            <w:left w:w="0" w:type="dxa"/>
            <w:right w:w="0" w:type="dxa"/>
          </w:tcMar>
          <w:vAlign w:val="bottom"/>
        </w:tcPr>
        <w:p w14:paraId="0D47C862" w14:textId="461F37CC" w:rsidR="009235FB" w:rsidRPr="00B8518B" w:rsidRDefault="009235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9235FB" w:rsidRDefault="009235FB" w:rsidP="005A7872">
          <w:pPr>
            <w:pStyle w:val="Zpat"/>
          </w:pPr>
        </w:p>
      </w:tc>
      <w:tc>
        <w:tcPr>
          <w:tcW w:w="425" w:type="dxa"/>
          <w:shd w:val="clear" w:color="auto" w:fill="auto"/>
          <w:tcMar>
            <w:left w:w="0" w:type="dxa"/>
            <w:right w:w="0" w:type="dxa"/>
          </w:tcMar>
        </w:tcPr>
        <w:p w14:paraId="2B900F38" w14:textId="77777777" w:rsidR="009235FB" w:rsidRDefault="009235FB" w:rsidP="00B8518B">
          <w:pPr>
            <w:pStyle w:val="Zpat"/>
          </w:pPr>
        </w:p>
      </w:tc>
      <w:tc>
        <w:tcPr>
          <w:tcW w:w="8505" w:type="dxa"/>
        </w:tcPr>
        <w:p w14:paraId="50A4A9EA" w14:textId="77777777" w:rsidR="009235FB" w:rsidRPr="00143EC0" w:rsidRDefault="009235FB" w:rsidP="00F422D3">
          <w:pPr>
            <w:pStyle w:val="Zpat0"/>
            <w:rPr>
              <w:b/>
            </w:rPr>
          </w:pPr>
          <w:r>
            <w:rPr>
              <w:b/>
            </w:rPr>
            <w:t>PŘÍLOHA č. 2</w:t>
          </w:r>
        </w:p>
        <w:p w14:paraId="5817564A" w14:textId="77777777" w:rsidR="009235FB" w:rsidRDefault="009235FB" w:rsidP="00F95FBD">
          <w:pPr>
            <w:pStyle w:val="Zpat0"/>
          </w:pPr>
          <w:r>
            <w:t>SMLOUVA O DÍLO - Zhotovení stavby</w:t>
          </w:r>
        </w:p>
      </w:tc>
    </w:tr>
  </w:tbl>
  <w:p w14:paraId="11A405DA" w14:textId="77777777" w:rsidR="009235FB" w:rsidRPr="00B8518B" w:rsidRDefault="009235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36D89A43" w14:textId="77777777" w:rsidTr="00EB46E5">
      <w:tc>
        <w:tcPr>
          <w:tcW w:w="1361" w:type="dxa"/>
          <w:tcMar>
            <w:left w:w="0" w:type="dxa"/>
            <w:right w:w="0" w:type="dxa"/>
          </w:tcMar>
          <w:vAlign w:val="bottom"/>
        </w:tcPr>
        <w:p w14:paraId="66252797" w14:textId="467AFE53" w:rsidR="009235FB" w:rsidRPr="00B8518B" w:rsidRDefault="009235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9235FB" w:rsidRDefault="009235FB" w:rsidP="005A7872">
          <w:pPr>
            <w:pStyle w:val="Zpat"/>
          </w:pPr>
        </w:p>
      </w:tc>
      <w:tc>
        <w:tcPr>
          <w:tcW w:w="425" w:type="dxa"/>
          <w:shd w:val="clear" w:color="auto" w:fill="auto"/>
          <w:tcMar>
            <w:left w:w="0" w:type="dxa"/>
            <w:right w:w="0" w:type="dxa"/>
          </w:tcMar>
        </w:tcPr>
        <w:p w14:paraId="77AFB1B8" w14:textId="77777777" w:rsidR="009235FB" w:rsidRDefault="009235FB" w:rsidP="00B8518B">
          <w:pPr>
            <w:pStyle w:val="Zpat"/>
          </w:pPr>
        </w:p>
      </w:tc>
      <w:tc>
        <w:tcPr>
          <w:tcW w:w="8505" w:type="dxa"/>
        </w:tcPr>
        <w:p w14:paraId="2A41C898" w14:textId="23931DFF" w:rsidR="009235FB" w:rsidRPr="00143EC0" w:rsidRDefault="009235FB" w:rsidP="00F422D3">
          <w:pPr>
            <w:pStyle w:val="Zpat0"/>
            <w:rPr>
              <w:b/>
            </w:rPr>
          </w:pPr>
          <w:r>
            <w:rPr>
              <w:b/>
            </w:rPr>
            <w:t xml:space="preserve">PŘÍLOHA č. </w:t>
          </w:r>
          <w:del w:id="8" w:author="Stejskal Pavel, Ing." w:date="2021-01-17T12:10:00Z">
            <w:r w:rsidDel="001D321C">
              <w:rPr>
                <w:b/>
              </w:rPr>
              <w:delText>3</w:delText>
            </w:r>
          </w:del>
          <w:ins w:id="9" w:author="Stejskal Pavel, Ing." w:date="2021-01-17T12:11:00Z">
            <w:r>
              <w:rPr>
                <w:b/>
              </w:rPr>
              <w:t>3</w:t>
            </w:r>
          </w:ins>
        </w:p>
        <w:p w14:paraId="38B946A9" w14:textId="77777777" w:rsidR="009235FB" w:rsidRDefault="009235FB" w:rsidP="00F95FBD">
          <w:pPr>
            <w:pStyle w:val="Zpat0"/>
          </w:pPr>
          <w:r>
            <w:t>SMLOUVA O DÍLO - Zhotovení stavby</w:t>
          </w:r>
        </w:p>
      </w:tc>
    </w:tr>
  </w:tbl>
  <w:p w14:paraId="2EA2C027" w14:textId="77777777" w:rsidR="009235FB" w:rsidRPr="00B8518B" w:rsidRDefault="009235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3F02FCB8" w14:textId="77777777" w:rsidTr="00EB46E5">
      <w:tc>
        <w:tcPr>
          <w:tcW w:w="1361" w:type="dxa"/>
          <w:tcMar>
            <w:left w:w="0" w:type="dxa"/>
            <w:right w:w="0" w:type="dxa"/>
          </w:tcMar>
          <w:vAlign w:val="bottom"/>
        </w:tcPr>
        <w:p w14:paraId="1A676FD3" w14:textId="16FB602B" w:rsidR="009235FB" w:rsidRPr="00B8518B" w:rsidRDefault="009235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9235FB" w:rsidRDefault="009235FB" w:rsidP="005A7872">
          <w:pPr>
            <w:pStyle w:val="Zpat"/>
          </w:pPr>
        </w:p>
      </w:tc>
      <w:tc>
        <w:tcPr>
          <w:tcW w:w="425" w:type="dxa"/>
          <w:shd w:val="clear" w:color="auto" w:fill="auto"/>
          <w:tcMar>
            <w:left w:w="0" w:type="dxa"/>
            <w:right w:w="0" w:type="dxa"/>
          </w:tcMar>
        </w:tcPr>
        <w:p w14:paraId="78836905" w14:textId="77777777" w:rsidR="009235FB" w:rsidRDefault="009235FB" w:rsidP="00B8518B">
          <w:pPr>
            <w:pStyle w:val="Zpat"/>
          </w:pPr>
        </w:p>
      </w:tc>
      <w:tc>
        <w:tcPr>
          <w:tcW w:w="8505" w:type="dxa"/>
        </w:tcPr>
        <w:p w14:paraId="6460CAF1" w14:textId="36447D99" w:rsidR="009235FB" w:rsidRPr="00143EC0" w:rsidRDefault="009235FB" w:rsidP="00F422D3">
          <w:pPr>
            <w:pStyle w:val="Zpat0"/>
            <w:rPr>
              <w:b/>
            </w:rPr>
          </w:pPr>
          <w:r>
            <w:rPr>
              <w:b/>
            </w:rPr>
            <w:t xml:space="preserve">PŘÍLOHA č. </w:t>
          </w:r>
          <w:del w:id="10" w:author="Stejskal Pavel, Ing." w:date="2021-01-17T12:10:00Z">
            <w:r w:rsidDel="001D321C">
              <w:rPr>
                <w:b/>
              </w:rPr>
              <w:delText>3</w:delText>
            </w:r>
          </w:del>
          <w:ins w:id="11" w:author="Stejskal Pavel, Ing." w:date="2021-01-17T12:12:00Z">
            <w:r>
              <w:rPr>
                <w:b/>
              </w:rPr>
              <w:t>4</w:t>
            </w:r>
          </w:ins>
        </w:p>
        <w:p w14:paraId="70566F91" w14:textId="77777777" w:rsidR="009235FB" w:rsidRDefault="009235FB" w:rsidP="00F95FBD">
          <w:pPr>
            <w:pStyle w:val="Zpat0"/>
          </w:pPr>
          <w:r>
            <w:t>SMLOUVA O DÍLO - Zhotovení stavby</w:t>
          </w:r>
        </w:p>
      </w:tc>
    </w:tr>
  </w:tbl>
  <w:p w14:paraId="70A6002C" w14:textId="77777777" w:rsidR="009235FB" w:rsidRPr="00B8518B" w:rsidRDefault="009235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35AC28B0" w14:textId="77777777" w:rsidTr="00EB46E5">
      <w:tc>
        <w:tcPr>
          <w:tcW w:w="1361" w:type="dxa"/>
          <w:tcMar>
            <w:left w:w="0" w:type="dxa"/>
            <w:right w:w="0" w:type="dxa"/>
          </w:tcMar>
          <w:vAlign w:val="bottom"/>
        </w:tcPr>
        <w:p w14:paraId="171295E7" w14:textId="71B9FCD2" w:rsidR="009235FB" w:rsidRPr="00B8518B" w:rsidRDefault="009235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9235FB" w:rsidRDefault="009235FB" w:rsidP="005A7872">
          <w:pPr>
            <w:pStyle w:val="Zpat"/>
          </w:pPr>
        </w:p>
      </w:tc>
      <w:tc>
        <w:tcPr>
          <w:tcW w:w="425" w:type="dxa"/>
          <w:shd w:val="clear" w:color="auto" w:fill="auto"/>
          <w:tcMar>
            <w:left w:w="0" w:type="dxa"/>
            <w:right w:w="0" w:type="dxa"/>
          </w:tcMar>
        </w:tcPr>
        <w:p w14:paraId="015D84B4" w14:textId="77777777" w:rsidR="009235FB" w:rsidRDefault="009235FB" w:rsidP="00B8518B">
          <w:pPr>
            <w:pStyle w:val="Zpat"/>
          </w:pPr>
        </w:p>
      </w:tc>
      <w:tc>
        <w:tcPr>
          <w:tcW w:w="8505" w:type="dxa"/>
        </w:tcPr>
        <w:p w14:paraId="7BB8AA87" w14:textId="77777777" w:rsidR="009235FB" w:rsidRPr="00143EC0" w:rsidRDefault="009235FB" w:rsidP="00F422D3">
          <w:pPr>
            <w:pStyle w:val="Zpat0"/>
            <w:rPr>
              <w:b/>
            </w:rPr>
          </w:pPr>
          <w:r>
            <w:rPr>
              <w:b/>
            </w:rPr>
            <w:t>PŘÍLOHA č. 5</w:t>
          </w:r>
        </w:p>
        <w:p w14:paraId="767305A3" w14:textId="77777777" w:rsidR="009235FB" w:rsidRDefault="009235FB" w:rsidP="00F95FBD">
          <w:pPr>
            <w:pStyle w:val="Zpat0"/>
          </w:pPr>
          <w:r>
            <w:t>SMLOUVA O DÍLO - Zhotovení stavby</w:t>
          </w:r>
        </w:p>
      </w:tc>
    </w:tr>
  </w:tbl>
  <w:p w14:paraId="28A1C620" w14:textId="77777777" w:rsidR="009235FB" w:rsidRPr="00B8518B" w:rsidRDefault="009235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5E0EA945" w14:textId="77777777" w:rsidTr="00EB46E5">
      <w:tc>
        <w:tcPr>
          <w:tcW w:w="1361" w:type="dxa"/>
          <w:tcMar>
            <w:left w:w="0" w:type="dxa"/>
            <w:right w:w="0" w:type="dxa"/>
          </w:tcMar>
          <w:vAlign w:val="bottom"/>
        </w:tcPr>
        <w:p w14:paraId="1B529AC8" w14:textId="58010A4F" w:rsidR="009235FB" w:rsidRPr="00B8518B" w:rsidRDefault="009235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75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075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9235FB" w:rsidRDefault="009235FB" w:rsidP="005A7872">
          <w:pPr>
            <w:pStyle w:val="Zpat"/>
          </w:pPr>
        </w:p>
      </w:tc>
      <w:tc>
        <w:tcPr>
          <w:tcW w:w="425" w:type="dxa"/>
          <w:shd w:val="clear" w:color="auto" w:fill="auto"/>
          <w:tcMar>
            <w:left w:w="0" w:type="dxa"/>
            <w:right w:w="0" w:type="dxa"/>
          </w:tcMar>
        </w:tcPr>
        <w:p w14:paraId="262B5E91" w14:textId="77777777" w:rsidR="009235FB" w:rsidRDefault="009235FB" w:rsidP="00B8518B">
          <w:pPr>
            <w:pStyle w:val="Zpat"/>
          </w:pPr>
        </w:p>
      </w:tc>
      <w:tc>
        <w:tcPr>
          <w:tcW w:w="8505" w:type="dxa"/>
        </w:tcPr>
        <w:p w14:paraId="68D7A6CE" w14:textId="77777777" w:rsidR="009235FB" w:rsidRPr="00143EC0" w:rsidRDefault="009235FB" w:rsidP="00F422D3">
          <w:pPr>
            <w:pStyle w:val="Zpat0"/>
            <w:rPr>
              <w:b/>
            </w:rPr>
          </w:pPr>
          <w:r>
            <w:rPr>
              <w:b/>
            </w:rPr>
            <w:t>PŘÍLOHA č. 6</w:t>
          </w:r>
        </w:p>
        <w:p w14:paraId="34272DA4" w14:textId="77777777" w:rsidR="009235FB" w:rsidRDefault="009235FB" w:rsidP="00F95FBD">
          <w:pPr>
            <w:pStyle w:val="Zpat0"/>
          </w:pPr>
          <w:r>
            <w:t>SMLOUVA O DÍLO - Zhotovení stavby</w:t>
          </w:r>
        </w:p>
      </w:tc>
    </w:tr>
  </w:tbl>
  <w:p w14:paraId="73809AD9" w14:textId="77777777" w:rsidR="009235FB" w:rsidRPr="00B8518B" w:rsidRDefault="009235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35FB" w14:paraId="77C9A65C" w14:textId="77777777" w:rsidTr="00EB46E5">
      <w:tc>
        <w:tcPr>
          <w:tcW w:w="1361" w:type="dxa"/>
          <w:tcMar>
            <w:left w:w="0" w:type="dxa"/>
            <w:right w:w="0" w:type="dxa"/>
          </w:tcMar>
          <w:vAlign w:val="bottom"/>
        </w:tcPr>
        <w:p w14:paraId="42B5D4D0" w14:textId="1340DDB9" w:rsidR="009235FB" w:rsidRPr="00B8518B" w:rsidRDefault="009235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D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5D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9235FB" w:rsidRDefault="009235FB" w:rsidP="005A7872">
          <w:pPr>
            <w:pStyle w:val="Zpat"/>
          </w:pPr>
        </w:p>
      </w:tc>
      <w:tc>
        <w:tcPr>
          <w:tcW w:w="425" w:type="dxa"/>
          <w:shd w:val="clear" w:color="auto" w:fill="auto"/>
          <w:tcMar>
            <w:left w:w="0" w:type="dxa"/>
            <w:right w:w="0" w:type="dxa"/>
          </w:tcMar>
        </w:tcPr>
        <w:p w14:paraId="4F168F75" w14:textId="77777777" w:rsidR="009235FB" w:rsidRDefault="009235FB" w:rsidP="00B8518B">
          <w:pPr>
            <w:pStyle w:val="Zpat"/>
          </w:pPr>
        </w:p>
      </w:tc>
      <w:tc>
        <w:tcPr>
          <w:tcW w:w="8505" w:type="dxa"/>
        </w:tcPr>
        <w:p w14:paraId="2F8A5C9D" w14:textId="77777777" w:rsidR="009235FB" w:rsidRPr="00143EC0" w:rsidRDefault="009235FB" w:rsidP="00F422D3">
          <w:pPr>
            <w:pStyle w:val="Zpat0"/>
            <w:rPr>
              <w:b/>
            </w:rPr>
          </w:pPr>
          <w:r>
            <w:rPr>
              <w:b/>
            </w:rPr>
            <w:t>PŘÍLOHA č. 7</w:t>
          </w:r>
        </w:p>
        <w:p w14:paraId="6A0FB618" w14:textId="77777777" w:rsidR="009235FB" w:rsidRDefault="009235FB" w:rsidP="00F95FBD">
          <w:pPr>
            <w:pStyle w:val="Zpat0"/>
          </w:pPr>
          <w:r>
            <w:t>SMLOUVA O DÍLO - Zhotovení stavby</w:t>
          </w:r>
        </w:p>
      </w:tc>
    </w:tr>
  </w:tbl>
  <w:p w14:paraId="0E0009FE" w14:textId="77777777" w:rsidR="009235FB" w:rsidRPr="00B8518B" w:rsidRDefault="009235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AC60" w14:textId="77777777" w:rsidR="009235FB" w:rsidRDefault="009235FB" w:rsidP="00962258">
      <w:pPr>
        <w:spacing w:after="0" w:line="240" w:lineRule="auto"/>
      </w:pPr>
      <w:r>
        <w:separator/>
      </w:r>
    </w:p>
  </w:footnote>
  <w:footnote w:type="continuationSeparator" w:id="0">
    <w:p w14:paraId="39105466" w14:textId="77777777" w:rsidR="009235FB" w:rsidRDefault="009235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5FB" w14:paraId="43399498" w14:textId="77777777" w:rsidTr="00C02D0A">
      <w:trPr>
        <w:trHeight w:hRule="exact" w:val="454"/>
      </w:trPr>
      <w:tc>
        <w:tcPr>
          <w:tcW w:w="1361" w:type="dxa"/>
          <w:tcMar>
            <w:top w:w="57" w:type="dxa"/>
            <w:left w:w="0" w:type="dxa"/>
            <w:right w:w="0" w:type="dxa"/>
          </w:tcMar>
        </w:tcPr>
        <w:p w14:paraId="6FFB1C79" w14:textId="77777777" w:rsidR="009235FB" w:rsidRPr="00B8518B" w:rsidRDefault="009235FB" w:rsidP="00523EA7">
          <w:pPr>
            <w:pStyle w:val="Zpat"/>
            <w:rPr>
              <w:rStyle w:val="slostrnky"/>
            </w:rPr>
          </w:pPr>
        </w:p>
      </w:tc>
      <w:tc>
        <w:tcPr>
          <w:tcW w:w="3458" w:type="dxa"/>
          <w:shd w:val="clear" w:color="auto" w:fill="auto"/>
          <w:tcMar>
            <w:top w:w="57" w:type="dxa"/>
            <w:left w:w="0" w:type="dxa"/>
            <w:right w:w="0" w:type="dxa"/>
          </w:tcMar>
        </w:tcPr>
        <w:p w14:paraId="0F804DB7" w14:textId="77777777" w:rsidR="009235FB" w:rsidRDefault="009235FB" w:rsidP="00523EA7">
          <w:pPr>
            <w:pStyle w:val="Zpat"/>
          </w:pPr>
        </w:p>
      </w:tc>
      <w:tc>
        <w:tcPr>
          <w:tcW w:w="5698" w:type="dxa"/>
          <w:shd w:val="clear" w:color="auto" w:fill="auto"/>
          <w:tcMar>
            <w:top w:w="57" w:type="dxa"/>
            <w:left w:w="0" w:type="dxa"/>
            <w:right w:w="0" w:type="dxa"/>
          </w:tcMar>
        </w:tcPr>
        <w:p w14:paraId="48320D6B" w14:textId="77777777" w:rsidR="009235FB" w:rsidRPr="00D6163D" w:rsidRDefault="009235FB" w:rsidP="00D6163D">
          <w:pPr>
            <w:pStyle w:val="Druhdokumentu"/>
          </w:pPr>
        </w:p>
      </w:tc>
    </w:tr>
  </w:tbl>
  <w:p w14:paraId="13065314" w14:textId="77777777" w:rsidR="009235FB" w:rsidRPr="00D6163D" w:rsidRDefault="009235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35FB" w14:paraId="6D229297" w14:textId="77777777" w:rsidTr="00B22106">
      <w:trPr>
        <w:trHeight w:hRule="exact" w:val="936"/>
      </w:trPr>
      <w:tc>
        <w:tcPr>
          <w:tcW w:w="1361" w:type="dxa"/>
          <w:tcMar>
            <w:left w:w="0" w:type="dxa"/>
            <w:right w:w="0" w:type="dxa"/>
          </w:tcMar>
        </w:tcPr>
        <w:p w14:paraId="01043671" w14:textId="77777777" w:rsidR="009235FB" w:rsidRPr="00B8518B" w:rsidRDefault="009235FB" w:rsidP="00FC6389">
          <w:pPr>
            <w:pStyle w:val="Zpat"/>
            <w:rPr>
              <w:rStyle w:val="slostrnky"/>
            </w:rPr>
          </w:pPr>
        </w:p>
      </w:tc>
      <w:tc>
        <w:tcPr>
          <w:tcW w:w="3458" w:type="dxa"/>
          <w:shd w:val="clear" w:color="auto" w:fill="auto"/>
          <w:tcMar>
            <w:left w:w="0" w:type="dxa"/>
            <w:right w:w="0" w:type="dxa"/>
          </w:tcMar>
        </w:tcPr>
        <w:p w14:paraId="19A9452D" w14:textId="77777777" w:rsidR="009235FB" w:rsidRDefault="009235FB" w:rsidP="00FC6389">
          <w:pPr>
            <w:pStyle w:val="Zpat"/>
          </w:pPr>
        </w:p>
      </w:tc>
      <w:tc>
        <w:tcPr>
          <w:tcW w:w="5756" w:type="dxa"/>
          <w:shd w:val="clear" w:color="auto" w:fill="auto"/>
          <w:tcMar>
            <w:left w:w="0" w:type="dxa"/>
            <w:right w:w="0" w:type="dxa"/>
          </w:tcMar>
        </w:tcPr>
        <w:p w14:paraId="0DCF84B3" w14:textId="77777777" w:rsidR="009235FB" w:rsidRPr="00D6163D" w:rsidRDefault="009235FB" w:rsidP="00FC6389">
          <w:pPr>
            <w:pStyle w:val="Druhdokumentu"/>
          </w:pPr>
        </w:p>
      </w:tc>
    </w:tr>
    <w:tr w:rsidR="009235FB" w14:paraId="4B85E717" w14:textId="77777777" w:rsidTr="00B22106">
      <w:trPr>
        <w:trHeight w:hRule="exact" w:val="936"/>
      </w:trPr>
      <w:tc>
        <w:tcPr>
          <w:tcW w:w="1361" w:type="dxa"/>
          <w:tcMar>
            <w:left w:w="0" w:type="dxa"/>
            <w:right w:w="0" w:type="dxa"/>
          </w:tcMar>
        </w:tcPr>
        <w:p w14:paraId="625E9EF5" w14:textId="77777777" w:rsidR="009235FB" w:rsidRPr="00B8518B" w:rsidRDefault="009235FB" w:rsidP="00FC6389">
          <w:pPr>
            <w:pStyle w:val="Zpat"/>
            <w:rPr>
              <w:rStyle w:val="slostrnky"/>
            </w:rPr>
          </w:pPr>
        </w:p>
      </w:tc>
      <w:tc>
        <w:tcPr>
          <w:tcW w:w="3458" w:type="dxa"/>
          <w:shd w:val="clear" w:color="auto" w:fill="auto"/>
          <w:tcMar>
            <w:left w:w="0" w:type="dxa"/>
            <w:right w:w="0" w:type="dxa"/>
          </w:tcMar>
        </w:tcPr>
        <w:p w14:paraId="6304F50B" w14:textId="77777777" w:rsidR="009235FB" w:rsidRDefault="009235FB" w:rsidP="00FC6389">
          <w:pPr>
            <w:pStyle w:val="Zpat"/>
          </w:pPr>
        </w:p>
      </w:tc>
      <w:tc>
        <w:tcPr>
          <w:tcW w:w="5756" w:type="dxa"/>
          <w:shd w:val="clear" w:color="auto" w:fill="auto"/>
          <w:tcMar>
            <w:left w:w="0" w:type="dxa"/>
            <w:right w:w="0" w:type="dxa"/>
          </w:tcMar>
        </w:tcPr>
        <w:p w14:paraId="5039913E" w14:textId="77777777" w:rsidR="009235FB" w:rsidRPr="00D6163D" w:rsidRDefault="009235FB" w:rsidP="00FC6389">
          <w:pPr>
            <w:pStyle w:val="Druhdokumentu"/>
          </w:pPr>
        </w:p>
      </w:tc>
    </w:tr>
  </w:tbl>
  <w:p w14:paraId="6AFF48F3" w14:textId="77777777" w:rsidR="009235FB" w:rsidRPr="00D6163D" w:rsidRDefault="009235FB"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9235FB" w:rsidRPr="00460660" w:rsidRDefault="009235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5FB" w14:paraId="59B9B16D" w14:textId="77777777" w:rsidTr="00C02D0A">
      <w:trPr>
        <w:trHeight w:hRule="exact" w:val="454"/>
      </w:trPr>
      <w:tc>
        <w:tcPr>
          <w:tcW w:w="1361" w:type="dxa"/>
          <w:tcMar>
            <w:top w:w="57" w:type="dxa"/>
            <w:left w:w="0" w:type="dxa"/>
            <w:right w:w="0" w:type="dxa"/>
          </w:tcMar>
        </w:tcPr>
        <w:p w14:paraId="7968C81A" w14:textId="77777777" w:rsidR="009235FB" w:rsidRPr="00B8518B" w:rsidRDefault="009235FB" w:rsidP="00523EA7">
          <w:pPr>
            <w:pStyle w:val="Zpat"/>
            <w:rPr>
              <w:rStyle w:val="slostrnky"/>
            </w:rPr>
          </w:pPr>
        </w:p>
      </w:tc>
      <w:tc>
        <w:tcPr>
          <w:tcW w:w="3458" w:type="dxa"/>
          <w:shd w:val="clear" w:color="auto" w:fill="auto"/>
          <w:tcMar>
            <w:top w:w="57" w:type="dxa"/>
            <w:left w:w="0" w:type="dxa"/>
            <w:right w:w="0" w:type="dxa"/>
          </w:tcMar>
        </w:tcPr>
        <w:p w14:paraId="43D17C30" w14:textId="77777777" w:rsidR="009235FB" w:rsidRDefault="009235FB" w:rsidP="00523EA7">
          <w:pPr>
            <w:pStyle w:val="Zpat"/>
          </w:pPr>
        </w:p>
      </w:tc>
      <w:tc>
        <w:tcPr>
          <w:tcW w:w="5698" w:type="dxa"/>
          <w:shd w:val="clear" w:color="auto" w:fill="auto"/>
          <w:tcMar>
            <w:top w:w="57" w:type="dxa"/>
            <w:left w:w="0" w:type="dxa"/>
            <w:right w:w="0" w:type="dxa"/>
          </w:tcMar>
        </w:tcPr>
        <w:p w14:paraId="56962942" w14:textId="77777777" w:rsidR="009235FB" w:rsidRPr="00D6163D" w:rsidRDefault="009235FB" w:rsidP="00D6163D">
          <w:pPr>
            <w:pStyle w:val="Druhdokumentu"/>
          </w:pPr>
        </w:p>
      </w:tc>
    </w:tr>
  </w:tbl>
  <w:p w14:paraId="43D88461" w14:textId="77777777" w:rsidR="009235FB" w:rsidRPr="00D6163D" w:rsidRDefault="009235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5FB" w14:paraId="25C8BD5E" w14:textId="77777777" w:rsidTr="00C02D0A">
      <w:trPr>
        <w:trHeight w:hRule="exact" w:val="454"/>
      </w:trPr>
      <w:tc>
        <w:tcPr>
          <w:tcW w:w="1361" w:type="dxa"/>
          <w:tcMar>
            <w:top w:w="57" w:type="dxa"/>
            <w:left w:w="0" w:type="dxa"/>
            <w:right w:w="0" w:type="dxa"/>
          </w:tcMar>
        </w:tcPr>
        <w:p w14:paraId="24B5C255" w14:textId="77777777" w:rsidR="009235FB" w:rsidRPr="00B8518B" w:rsidRDefault="009235FB" w:rsidP="00523EA7">
          <w:pPr>
            <w:pStyle w:val="Zpat"/>
            <w:rPr>
              <w:rStyle w:val="slostrnky"/>
            </w:rPr>
          </w:pPr>
        </w:p>
      </w:tc>
      <w:tc>
        <w:tcPr>
          <w:tcW w:w="3458" w:type="dxa"/>
          <w:shd w:val="clear" w:color="auto" w:fill="auto"/>
          <w:tcMar>
            <w:top w:w="57" w:type="dxa"/>
            <w:left w:w="0" w:type="dxa"/>
            <w:right w:w="0" w:type="dxa"/>
          </w:tcMar>
        </w:tcPr>
        <w:p w14:paraId="6BED0B52" w14:textId="77777777" w:rsidR="009235FB" w:rsidRDefault="009235FB" w:rsidP="00523EA7">
          <w:pPr>
            <w:pStyle w:val="Zpat"/>
          </w:pPr>
        </w:p>
      </w:tc>
      <w:tc>
        <w:tcPr>
          <w:tcW w:w="5698" w:type="dxa"/>
          <w:shd w:val="clear" w:color="auto" w:fill="auto"/>
          <w:tcMar>
            <w:top w:w="57" w:type="dxa"/>
            <w:left w:w="0" w:type="dxa"/>
            <w:right w:w="0" w:type="dxa"/>
          </w:tcMar>
        </w:tcPr>
        <w:p w14:paraId="7FD83DD3" w14:textId="77777777" w:rsidR="009235FB" w:rsidRPr="00D6163D" w:rsidRDefault="009235FB" w:rsidP="00D6163D">
          <w:pPr>
            <w:pStyle w:val="Druhdokumentu"/>
          </w:pPr>
        </w:p>
      </w:tc>
    </w:tr>
  </w:tbl>
  <w:p w14:paraId="2115806A" w14:textId="77777777" w:rsidR="009235FB" w:rsidRPr="00D6163D" w:rsidRDefault="009235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5FB" w14:paraId="21789A87" w14:textId="77777777" w:rsidTr="00C02D0A">
      <w:trPr>
        <w:trHeight w:hRule="exact" w:val="454"/>
      </w:trPr>
      <w:tc>
        <w:tcPr>
          <w:tcW w:w="1361" w:type="dxa"/>
          <w:tcMar>
            <w:top w:w="57" w:type="dxa"/>
            <w:left w:w="0" w:type="dxa"/>
            <w:right w:w="0" w:type="dxa"/>
          </w:tcMar>
        </w:tcPr>
        <w:p w14:paraId="3FABD145" w14:textId="77777777" w:rsidR="009235FB" w:rsidRPr="00B8518B" w:rsidRDefault="009235FB" w:rsidP="00523EA7">
          <w:pPr>
            <w:pStyle w:val="Zpat"/>
            <w:rPr>
              <w:rStyle w:val="slostrnky"/>
            </w:rPr>
          </w:pPr>
        </w:p>
      </w:tc>
      <w:tc>
        <w:tcPr>
          <w:tcW w:w="3458" w:type="dxa"/>
          <w:shd w:val="clear" w:color="auto" w:fill="auto"/>
          <w:tcMar>
            <w:top w:w="57" w:type="dxa"/>
            <w:left w:w="0" w:type="dxa"/>
            <w:right w:w="0" w:type="dxa"/>
          </w:tcMar>
        </w:tcPr>
        <w:p w14:paraId="3D8816B6" w14:textId="77777777" w:rsidR="009235FB" w:rsidRDefault="009235FB" w:rsidP="00523EA7">
          <w:pPr>
            <w:pStyle w:val="Zpat"/>
          </w:pPr>
        </w:p>
      </w:tc>
      <w:tc>
        <w:tcPr>
          <w:tcW w:w="5698" w:type="dxa"/>
          <w:shd w:val="clear" w:color="auto" w:fill="auto"/>
          <w:tcMar>
            <w:top w:w="57" w:type="dxa"/>
            <w:left w:w="0" w:type="dxa"/>
            <w:right w:w="0" w:type="dxa"/>
          </w:tcMar>
        </w:tcPr>
        <w:p w14:paraId="28DC2B5F" w14:textId="77777777" w:rsidR="009235FB" w:rsidRPr="00D6163D" w:rsidRDefault="009235FB" w:rsidP="00D6163D">
          <w:pPr>
            <w:pStyle w:val="Druhdokumentu"/>
          </w:pPr>
        </w:p>
      </w:tc>
    </w:tr>
  </w:tbl>
  <w:p w14:paraId="2ACCFDAB" w14:textId="77777777" w:rsidR="009235FB" w:rsidRPr="00D6163D" w:rsidRDefault="009235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35FB" w14:paraId="22BFF4D1" w14:textId="77777777" w:rsidTr="00C02D0A">
      <w:trPr>
        <w:trHeight w:hRule="exact" w:val="454"/>
      </w:trPr>
      <w:tc>
        <w:tcPr>
          <w:tcW w:w="1361" w:type="dxa"/>
          <w:tcMar>
            <w:top w:w="57" w:type="dxa"/>
            <w:left w:w="0" w:type="dxa"/>
            <w:right w:w="0" w:type="dxa"/>
          </w:tcMar>
        </w:tcPr>
        <w:p w14:paraId="450E49AB" w14:textId="77777777" w:rsidR="009235FB" w:rsidRPr="00B8518B" w:rsidRDefault="009235FB" w:rsidP="00523EA7">
          <w:pPr>
            <w:pStyle w:val="Zpat"/>
            <w:rPr>
              <w:rStyle w:val="slostrnky"/>
            </w:rPr>
          </w:pPr>
        </w:p>
      </w:tc>
      <w:tc>
        <w:tcPr>
          <w:tcW w:w="3458" w:type="dxa"/>
          <w:shd w:val="clear" w:color="auto" w:fill="auto"/>
          <w:tcMar>
            <w:top w:w="57" w:type="dxa"/>
            <w:left w:w="0" w:type="dxa"/>
            <w:right w:w="0" w:type="dxa"/>
          </w:tcMar>
        </w:tcPr>
        <w:p w14:paraId="502CF631" w14:textId="77777777" w:rsidR="009235FB" w:rsidRDefault="009235FB" w:rsidP="00523EA7">
          <w:pPr>
            <w:pStyle w:val="Zpat"/>
          </w:pPr>
        </w:p>
      </w:tc>
      <w:tc>
        <w:tcPr>
          <w:tcW w:w="5698" w:type="dxa"/>
          <w:shd w:val="clear" w:color="auto" w:fill="auto"/>
          <w:tcMar>
            <w:top w:w="57" w:type="dxa"/>
            <w:left w:w="0" w:type="dxa"/>
            <w:right w:w="0" w:type="dxa"/>
          </w:tcMar>
        </w:tcPr>
        <w:p w14:paraId="67EDA42B" w14:textId="77777777" w:rsidR="009235FB" w:rsidRPr="00D6163D" w:rsidRDefault="009235FB" w:rsidP="00D6163D">
          <w:pPr>
            <w:pStyle w:val="Druhdokumentu"/>
          </w:pPr>
        </w:p>
      </w:tc>
    </w:tr>
  </w:tbl>
  <w:p w14:paraId="391FBEAF" w14:textId="77777777" w:rsidR="009235FB" w:rsidRPr="00D6163D" w:rsidRDefault="009235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07D6"/>
    <w:rsid w:val="00041EC8"/>
    <w:rsid w:val="0005039D"/>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31F7"/>
    <w:rsid w:val="00114472"/>
    <w:rsid w:val="00114988"/>
    <w:rsid w:val="00115069"/>
    <w:rsid w:val="001150F2"/>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D64EE"/>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0758"/>
    <w:rsid w:val="00922385"/>
    <w:rsid w:val="009223DF"/>
    <w:rsid w:val="009235FB"/>
    <w:rsid w:val="0092545C"/>
    <w:rsid w:val="00931370"/>
    <w:rsid w:val="00931B50"/>
    <w:rsid w:val="00936091"/>
    <w:rsid w:val="00940D8A"/>
    <w:rsid w:val="00945D1E"/>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46A1"/>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6D64E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826120-6932-4A90-BBE5-70C9B705F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481</TotalTime>
  <Pages>23</Pages>
  <Words>4942</Words>
  <Characters>29163</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57</cp:revision>
  <cp:lastPrinted>2021-02-26T06:23:00Z</cp:lastPrinted>
  <dcterms:created xsi:type="dcterms:W3CDTF">2019-03-19T08:45:00Z</dcterms:created>
  <dcterms:modified xsi:type="dcterms:W3CDTF">2021-02-26T06:37:00Z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